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69F0" w:rsidRDefault="006D69F0" w:rsidP="006D69F0">
      <w:pPr>
        <w:tabs>
          <w:tab w:val="left" w:pos="5670"/>
          <w:tab w:val="left" w:pos="8222"/>
        </w:tabs>
        <w:spacing w:before="68" w:line="372" w:lineRule="auto"/>
        <w:ind w:left="5387" w:right="1841" w:hanging="567"/>
        <w:rPr>
          <w:rFonts w:ascii="Times New Roman" w:eastAsia="Times New Roman" w:hAnsi="Times New Roman"/>
          <w:b/>
          <w:bCs/>
          <w:color w:val="4C3C18"/>
          <w:sz w:val="28"/>
          <w:szCs w:val="24"/>
        </w:rPr>
      </w:pP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 xml:space="preserve">Приложение №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  <w:u w:val="single"/>
        </w:rPr>
        <w:t>1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 xml:space="preserve">   </w:t>
      </w:r>
    </w:p>
    <w:p w:rsidR="006D69F0" w:rsidRDefault="006D69F0" w:rsidP="006D69F0">
      <w:pPr>
        <w:tabs>
          <w:tab w:val="left" w:pos="7938"/>
        </w:tabs>
        <w:spacing w:before="20" w:line="384" w:lineRule="auto"/>
        <w:ind w:left="4820" w:right="-710"/>
        <w:rPr>
          <w:rFonts w:ascii="Times New Roman" w:eastAsia="Times New Roman" w:hAnsi="Times New Roman"/>
          <w:b/>
          <w:bCs/>
          <w:color w:val="4C3C18"/>
          <w:sz w:val="28"/>
          <w:szCs w:val="24"/>
        </w:rPr>
      </w:pP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ООП НОО МБОУ</w:t>
      </w:r>
      <w:r>
        <w:rPr>
          <w:rFonts w:ascii="Times New Roman" w:eastAsia="Times New Roman" w:hAnsi="Times New Roman"/>
          <w:b/>
          <w:bCs/>
          <w:color w:val="4C3C18"/>
          <w:spacing w:val="-10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«СОШ</w:t>
      </w:r>
      <w:r>
        <w:rPr>
          <w:rFonts w:ascii="Times New Roman" w:eastAsia="Times New Roman" w:hAnsi="Times New Roman"/>
          <w:b/>
          <w:bCs/>
          <w:color w:val="4C3C18"/>
          <w:spacing w:val="-12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№</w:t>
      </w:r>
      <w:r>
        <w:rPr>
          <w:rFonts w:ascii="Times New Roman" w:eastAsia="Times New Roman" w:hAnsi="Times New Roman"/>
          <w:b/>
          <w:bCs/>
          <w:color w:val="4C3C18"/>
          <w:spacing w:val="-10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23»</w:t>
      </w:r>
    </w:p>
    <w:p w:rsidR="006D69F0" w:rsidRDefault="006D69F0" w:rsidP="006D69F0">
      <w:pPr>
        <w:spacing w:before="68" w:line="372" w:lineRule="auto"/>
        <w:ind w:left="2835" w:right="-566" w:hanging="1701"/>
        <w:jc w:val="center"/>
        <w:rPr>
          <w:rFonts w:ascii="Times New Roman" w:eastAsia="Times New Roman" w:hAnsi="Times New Roman"/>
          <w:b/>
          <w:bCs/>
          <w:color w:val="4C3C18"/>
          <w:sz w:val="28"/>
          <w:szCs w:val="24"/>
        </w:rPr>
      </w:pPr>
    </w:p>
    <w:p w:rsidR="006D69F0" w:rsidRDefault="006D69F0" w:rsidP="006D69F0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4"/>
        </w:rPr>
      </w:pPr>
    </w:p>
    <w:p w:rsidR="006D69F0" w:rsidRDefault="006D69F0" w:rsidP="006D69F0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4"/>
        </w:rPr>
      </w:pPr>
    </w:p>
    <w:p w:rsidR="006D69F0" w:rsidRDefault="006D69F0" w:rsidP="006D69F0">
      <w:pPr>
        <w:widowControl w:val="0"/>
        <w:autoSpaceDE w:val="0"/>
        <w:autoSpaceDN w:val="0"/>
        <w:spacing w:before="2"/>
        <w:rPr>
          <w:rFonts w:ascii="Times New Roman" w:eastAsia="Times New Roman" w:hAnsi="Times New Roman"/>
          <w:sz w:val="28"/>
          <w:szCs w:val="24"/>
        </w:rPr>
      </w:pPr>
    </w:p>
    <w:p w:rsidR="006D69F0" w:rsidRDefault="006D69F0" w:rsidP="006D69F0">
      <w:pPr>
        <w:widowControl w:val="0"/>
        <w:autoSpaceDE w:val="0"/>
        <w:autoSpaceDN w:val="0"/>
        <w:ind w:left="167"/>
        <w:jc w:val="center"/>
        <w:rPr>
          <w:rFonts w:ascii="Times New Roman" w:eastAsia="Times New Roman" w:hAnsi="Times New Roman"/>
          <w:b/>
          <w:bCs/>
          <w:sz w:val="44"/>
          <w:szCs w:val="44"/>
        </w:rPr>
      </w:pPr>
      <w:r>
        <w:rPr>
          <w:rFonts w:ascii="Times New Roman" w:eastAsia="Times New Roman" w:hAnsi="Times New Roman"/>
          <w:b/>
          <w:bCs/>
          <w:spacing w:val="-2"/>
          <w:sz w:val="44"/>
          <w:szCs w:val="44"/>
        </w:rPr>
        <w:t>ОЦЕНОЧНЫЕ</w:t>
      </w:r>
      <w:r>
        <w:rPr>
          <w:rFonts w:ascii="Times New Roman" w:eastAsia="Times New Roman" w:hAnsi="Times New Roman"/>
          <w:b/>
          <w:bCs/>
          <w:spacing w:val="-12"/>
          <w:sz w:val="44"/>
          <w:szCs w:val="44"/>
        </w:rPr>
        <w:t xml:space="preserve"> </w:t>
      </w:r>
      <w:r>
        <w:rPr>
          <w:rFonts w:ascii="Times New Roman" w:eastAsia="Times New Roman" w:hAnsi="Times New Roman"/>
          <w:b/>
          <w:bCs/>
          <w:spacing w:val="-2"/>
          <w:sz w:val="44"/>
          <w:szCs w:val="44"/>
        </w:rPr>
        <w:t>МАТЕРИАЛЫ</w:t>
      </w:r>
    </w:p>
    <w:p w:rsidR="006D69F0" w:rsidRDefault="006D69F0" w:rsidP="006D69F0">
      <w:pPr>
        <w:widowControl w:val="0"/>
        <w:autoSpaceDE w:val="0"/>
        <w:autoSpaceDN w:val="0"/>
        <w:spacing w:before="19" w:line="932" w:lineRule="exact"/>
        <w:ind w:left="2136" w:right="2022"/>
        <w:jc w:val="center"/>
        <w:rPr>
          <w:rFonts w:ascii="Times New Roman" w:eastAsia="Times New Roman" w:hAnsi="Times New Roman"/>
          <w:b/>
          <w:bCs/>
          <w:spacing w:val="-21"/>
          <w:sz w:val="44"/>
          <w:szCs w:val="44"/>
        </w:rPr>
      </w:pPr>
      <w:r>
        <w:rPr>
          <w:rFonts w:ascii="Times New Roman" w:eastAsia="Times New Roman" w:hAnsi="Times New Roman"/>
          <w:b/>
          <w:bCs/>
          <w:sz w:val="44"/>
          <w:szCs w:val="44"/>
        </w:rPr>
        <w:t>учебного</w:t>
      </w:r>
      <w:r>
        <w:rPr>
          <w:rFonts w:ascii="Times New Roman" w:eastAsia="Times New Roman" w:hAnsi="Times New Roman"/>
          <w:b/>
          <w:bCs/>
          <w:spacing w:val="-21"/>
          <w:sz w:val="44"/>
          <w:szCs w:val="44"/>
        </w:rPr>
        <w:t xml:space="preserve"> </w:t>
      </w:r>
      <w:r>
        <w:rPr>
          <w:rFonts w:ascii="Times New Roman" w:eastAsia="Times New Roman" w:hAnsi="Times New Roman"/>
          <w:b/>
          <w:bCs/>
          <w:sz w:val="44"/>
          <w:szCs w:val="44"/>
        </w:rPr>
        <w:t>предмета</w:t>
      </w:r>
    </w:p>
    <w:p w:rsidR="006D69F0" w:rsidRDefault="006D69F0" w:rsidP="006D69F0">
      <w:pPr>
        <w:widowControl w:val="0"/>
        <w:autoSpaceDE w:val="0"/>
        <w:autoSpaceDN w:val="0"/>
        <w:spacing w:before="19" w:line="932" w:lineRule="exact"/>
        <w:ind w:right="2022"/>
        <w:jc w:val="center"/>
        <w:rPr>
          <w:rFonts w:ascii="Times New Roman" w:eastAsia="Times New Roman" w:hAnsi="Times New Roman"/>
          <w:b/>
          <w:bCs/>
          <w:sz w:val="44"/>
          <w:szCs w:val="44"/>
        </w:rPr>
      </w:pPr>
      <w:r>
        <w:rPr>
          <w:rFonts w:ascii="Times New Roman" w:eastAsia="Times New Roman" w:hAnsi="Times New Roman"/>
          <w:b/>
          <w:bCs/>
          <w:sz w:val="44"/>
          <w:szCs w:val="44"/>
        </w:rPr>
        <w:t xml:space="preserve">                   «</w:t>
      </w:r>
      <w:r>
        <w:rPr>
          <w:rFonts w:ascii="Times New Roman" w:eastAsia="Times New Roman" w:hAnsi="Times New Roman"/>
          <w:b/>
          <w:bCs/>
          <w:sz w:val="44"/>
          <w:szCs w:val="44"/>
        </w:rPr>
        <w:t>Литературное чтение</w:t>
      </w:r>
      <w:r>
        <w:rPr>
          <w:rFonts w:ascii="Times New Roman" w:eastAsia="Times New Roman" w:hAnsi="Times New Roman"/>
          <w:b/>
          <w:bCs/>
          <w:sz w:val="44"/>
          <w:szCs w:val="44"/>
        </w:rPr>
        <w:t>»</w:t>
      </w:r>
    </w:p>
    <w:p w:rsidR="006D69F0" w:rsidRDefault="006D69F0" w:rsidP="006D69F0">
      <w:pPr>
        <w:widowControl w:val="0"/>
        <w:autoSpaceDE w:val="0"/>
        <w:autoSpaceDN w:val="0"/>
        <w:spacing w:before="19" w:line="932" w:lineRule="exact"/>
        <w:ind w:left="2136" w:right="2022"/>
        <w:jc w:val="center"/>
        <w:rPr>
          <w:rFonts w:ascii="Times New Roman" w:eastAsia="Times New Roman" w:hAnsi="Times New Roman"/>
          <w:b/>
          <w:bCs/>
          <w:sz w:val="44"/>
          <w:szCs w:val="44"/>
        </w:rPr>
      </w:pPr>
      <w:r>
        <w:rPr>
          <w:rFonts w:ascii="Times New Roman" w:eastAsia="Times New Roman" w:hAnsi="Times New Roman"/>
          <w:b/>
          <w:bCs/>
          <w:sz w:val="44"/>
          <w:szCs w:val="44"/>
        </w:rPr>
        <w:t>4 класс</w:t>
      </w:r>
    </w:p>
    <w:p w:rsidR="006D69F0" w:rsidRDefault="006D69F0" w:rsidP="006D69F0">
      <w:pPr>
        <w:spacing w:before="101"/>
        <w:ind w:left="113"/>
        <w:jc w:val="center"/>
        <w:rPr>
          <w:rFonts w:ascii="Times New Roman" w:eastAsia="Times New Roman" w:hAnsi="Times New Roman"/>
          <w:b/>
          <w:bCs/>
          <w:color w:val="4C3C18"/>
          <w:sz w:val="28"/>
          <w:szCs w:val="24"/>
        </w:rPr>
      </w:pP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(в</w:t>
      </w:r>
      <w:r>
        <w:rPr>
          <w:rFonts w:ascii="Times New Roman" w:eastAsia="Times New Roman" w:hAnsi="Times New Roman"/>
          <w:b/>
          <w:bCs/>
          <w:color w:val="4C3C18"/>
          <w:spacing w:val="-7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соответствии</w:t>
      </w:r>
      <w:r>
        <w:rPr>
          <w:rFonts w:ascii="Times New Roman" w:eastAsia="Times New Roman" w:hAnsi="Times New Roman"/>
          <w:b/>
          <w:bCs/>
          <w:color w:val="4C3C18"/>
          <w:spacing w:val="-4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с</w:t>
      </w:r>
      <w:r>
        <w:rPr>
          <w:rFonts w:ascii="Times New Roman" w:eastAsia="Times New Roman" w:hAnsi="Times New Roman"/>
          <w:b/>
          <w:bCs/>
          <w:color w:val="4C3C18"/>
          <w:spacing w:val="-5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ФГОС</w:t>
      </w:r>
      <w:r>
        <w:rPr>
          <w:rFonts w:ascii="Times New Roman" w:eastAsia="Times New Roman" w:hAnsi="Times New Roman"/>
          <w:b/>
          <w:bCs/>
          <w:color w:val="4C3C18"/>
          <w:spacing w:val="-3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НОО</w:t>
      </w:r>
      <w:r>
        <w:rPr>
          <w:rFonts w:ascii="Times New Roman" w:eastAsia="Times New Roman" w:hAnsi="Times New Roman"/>
          <w:b/>
          <w:bCs/>
          <w:color w:val="4C3C18"/>
          <w:spacing w:val="-5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и</w:t>
      </w:r>
      <w:r>
        <w:rPr>
          <w:rFonts w:ascii="Times New Roman" w:eastAsia="Times New Roman" w:hAnsi="Times New Roman"/>
          <w:b/>
          <w:bCs/>
          <w:color w:val="4C3C18"/>
          <w:spacing w:val="-4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ФОП</w:t>
      </w:r>
      <w:r>
        <w:rPr>
          <w:rFonts w:ascii="Times New Roman" w:eastAsia="Times New Roman" w:hAnsi="Times New Roman"/>
          <w:b/>
          <w:bCs/>
          <w:color w:val="4C3C18"/>
          <w:spacing w:val="-4"/>
          <w:sz w:val="28"/>
          <w:szCs w:val="24"/>
        </w:rPr>
        <w:t xml:space="preserve"> НОО)</w:t>
      </w:r>
    </w:p>
    <w:p w:rsidR="006D69F0" w:rsidRDefault="006D69F0" w:rsidP="006D69F0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4"/>
        </w:rPr>
      </w:pPr>
    </w:p>
    <w:p w:rsidR="006D69F0" w:rsidRDefault="006D69F0" w:rsidP="006D69F0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4"/>
        </w:rPr>
      </w:pPr>
    </w:p>
    <w:p w:rsidR="006D69F0" w:rsidRDefault="006D69F0" w:rsidP="006D69F0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4"/>
        </w:rPr>
      </w:pPr>
    </w:p>
    <w:p w:rsidR="006D69F0" w:rsidRDefault="006D69F0" w:rsidP="006D69F0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4"/>
        </w:rPr>
      </w:pPr>
    </w:p>
    <w:p w:rsidR="006D69F0" w:rsidRDefault="006D69F0" w:rsidP="006D69F0">
      <w:pPr>
        <w:ind w:left="2"/>
        <w:jc w:val="center"/>
        <w:rPr>
          <w:rFonts w:ascii="Times New Roman" w:eastAsia="Times New Roman" w:hAnsi="Times New Roman"/>
          <w:sz w:val="28"/>
          <w:szCs w:val="24"/>
        </w:rPr>
      </w:pPr>
    </w:p>
    <w:p w:rsidR="006D69F0" w:rsidRDefault="006D69F0" w:rsidP="006D69F0">
      <w:pPr>
        <w:ind w:left="2"/>
        <w:jc w:val="center"/>
        <w:rPr>
          <w:rFonts w:ascii="Times New Roman" w:eastAsia="Times New Roman" w:hAnsi="Times New Roman"/>
          <w:sz w:val="28"/>
          <w:szCs w:val="24"/>
        </w:rPr>
      </w:pPr>
    </w:p>
    <w:p w:rsidR="006D69F0" w:rsidRDefault="006D69F0" w:rsidP="006D69F0">
      <w:pPr>
        <w:rPr>
          <w:rFonts w:ascii="Times New Roman" w:eastAsia="Times New Roman" w:hAnsi="Times New Roman"/>
          <w:sz w:val="28"/>
          <w:szCs w:val="24"/>
        </w:rPr>
      </w:pPr>
    </w:p>
    <w:p w:rsidR="006D69F0" w:rsidRDefault="006D69F0" w:rsidP="006D69F0">
      <w:pPr>
        <w:ind w:left="2"/>
        <w:jc w:val="center"/>
        <w:rPr>
          <w:rFonts w:ascii="Times New Roman" w:eastAsia="Times New Roman" w:hAnsi="Times New Roman"/>
          <w:sz w:val="28"/>
          <w:szCs w:val="24"/>
        </w:rPr>
      </w:pPr>
    </w:p>
    <w:p w:rsidR="006D69F0" w:rsidRDefault="006D69F0" w:rsidP="006D69F0">
      <w:pPr>
        <w:ind w:left="2"/>
        <w:jc w:val="center"/>
        <w:rPr>
          <w:rFonts w:ascii="Times New Roman" w:eastAsia="Times New Roman" w:hAnsi="Times New Roman"/>
          <w:b/>
          <w:bCs/>
          <w:color w:val="4C3C18"/>
          <w:sz w:val="28"/>
          <w:szCs w:val="24"/>
        </w:rPr>
      </w:pP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г.</w:t>
      </w:r>
      <w:r>
        <w:rPr>
          <w:rFonts w:ascii="Times New Roman" w:eastAsia="Times New Roman" w:hAnsi="Times New Roman"/>
          <w:b/>
          <w:bCs/>
          <w:color w:val="4C3C18"/>
          <w:spacing w:val="-9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Грозный,</w:t>
      </w:r>
      <w:r>
        <w:rPr>
          <w:rFonts w:ascii="Times New Roman" w:eastAsia="Times New Roman" w:hAnsi="Times New Roman"/>
          <w:b/>
          <w:bCs/>
          <w:color w:val="4C3C18"/>
          <w:spacing w:val="-6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2024-</w:t>
      </w:r>
      <w:r>
        <w:rPr>
          <w:rFonts w:ascii="Times New Roman" w:eastAsia="Times New Roman" w:hAnsi="Times New Roman"/>
          <w:b/>
          <w:bCs/>
          <w:color w:val="4C3C18"/>
          <w:spacing w:val="-4"/>
          <w:sz w:val="28"/>
          <w:szCs w:val="24"/>
        </w:rPr>
        <w:t>2025</w:t>
      </w:r>
    </w:p>
    <w:p w:rsidR="006D69F0" w:rsidRDefault="006D69F0" w:rsidP="006D69F0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/>
          <w:b/>
          <w:sz w:val="32"/>
          <w:szCs w:val="32"/>
          <w:lang w:eastAsia="ar-SA"/>
        </w:rPr>
      </w:pPr>
    </w:p>
    <w:p w:rsidR="006D69F0" w:rsidRDefault="006D69F0" w:rsidP="006D69F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6D69F0" w:rsidRDefault="006D69F0" w:rsidP="002C40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>Оценочные материалы</w:t>
      </w:r>
    </w:p>
    <w:p w:rsidR="00DA19AA" w:rsidRPr="00863917" w:rsidRDefault="00D41C42" w:rsidP="002C40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86391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по предмету</w:t>
      </w:r>
    </w:p>
    <w:p w:rsidR="00D41C42" w:rsidRPr="00863917" w:rsidRDefault="00D41C42" w:rsidP="002C40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86391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«Литературное чтение»</w:t>
      </w:r>
    </w:p>
    <w:p w:rsidR="00D41C42" w:rsidRPr="00863917" w:rsidRDefault="00D41C42" w:rsidP="00D41C42">
      <w:pPr>
        <w:suppressAutoHyphens/>
        <w:spacing w:after="0" w:line="240" w:lineRule="auto"/>
        <w:ind w:left="-284" w:firstLine="3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10490" w:type="dxa"/>
        <w:tblLayout w:type="fixed"/>
        <w:tblLook w:val="0000" w:firstRow="0" w:lastRow="0" w:firstColumn="0" w:lastColumn="0" w:noHBand="0" w:noVBand="0"/>
      </w:tblPr>
      <w:tblGrid>
        <w:gridCol w:w="851"/>
        <w:gridCol w:w="3510"/>
        <w:gridCol w:w="2410"/>
        <w:gridCol w:w="3719"/>
      </w:tblGrid>
      <w:tr w:rsidR="00D41C42" w:rsidRPr="00863917" w:rsidTr="002C40F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1C42" w:rsidRPr="00863917" w:rsidRDefault="00D41C42" w:rsidP="00536C2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86391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№ п/п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41C42" w:rsidRPr="00863917" w:rsidRDefault="00D41C42" w:rsidP="00536C2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86391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Наименование</w:t>
            </w:r>
          </w:p>
          <w:p w:rsidR="00D41C42" w:rsidRPr="00863917" w:rsidRDefault="00D41C42" w:rsidP="00536C2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86391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оценочного средства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D41C42" w:rsidRPr="00863917" w:rsidRDefault="00D41C42" w:rsidP="002C40F6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86391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Четверть</w:t>
            </w:r>
          </w:p>
          <w:p w:rsidR="00D41C42" w:rsidRPr="00863917" w:rsidRDefault="00D41C42" w:rsidP="00536C2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1C42" w:rsidRPr="00863917" w:rsidRDefault="00D41C42" w:rsidP="002C40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86391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Разработчик</w:t>
            </w:r>
          </w:p>
        </w:tc>
      </w:tr>
      <w:tr w:rsidR="00D41C42" w:rsidRPr="00863917" w:rsidTr="002C40F6">
        <w:trPr>
          <w:trHeight w:val="311"/>
        </w:trPr>
        <w:tc>
          <w:tcPr>
            <w:tcW w:w="104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C42" w:rsidRPr="00863917" w:rsidRDefault="00D41C42" w:rsidP="002C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639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 класс</w:t>
            </w:r>
          </w:p>
        </w:tc>
      </w:tr>
      <w:tr w:rsidR="00457847" w:rsidRPr="00863917" w:rsidTr="002C40F6">
        <w:trPr>
          <w:trHeight w:val="82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7847" w:rsidRPr="00863917" w:rsidRDefault="00457847" w:rsidP="00457847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6391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9.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7847" w:rsidRPr="00863917" w:rsidRDefault="008A1C8A" w:rsidP="00457847">
            <w:pPr>
              <w:keepNext/>
              <w:numPr>
                <w:ilvl w:val="3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-106" w:firstLine="106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863917"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  <w:t>Контрольная работа за 1 четверть</w:t>
            </w:r>
            <w:r w:rsidR="00457847" w:rsidRPr="00863917"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  <w:t xml:space="preserve"> «Гнездо ласточки».</w:t>
            </w:r>
          </w:p>
          <w:p w:rsidR="00457847" w:rsidRPr="00863917" w:rsidRDefault="00457847" w:rsidP="00457847">
            <w:pPr>
              <w:keepNext/>
              <w:numPr>
                <w:ilvl w:val="3"/>
                <w:numId w:val="0"/>
              </w:numPr>
              <w:tabs>
                <w:tab w:val="num" w:pos="864"/>
              </w:tabs>
              <w:suppressAutoHyphens/>
              <w:snapToGrid w:val="0"/>
              <w:spacing w:after="0" w:line="240" w:lineRule="auto"/>
              <w:ind w:left="864" w:hanging="864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</w:pPr>
          </w:p>
          <w:p w:rsidR="00457847" w:rsidRPr="00863917" w:rsidRDefault="00457847" w:rsidP="00457847">
            <w:pPr>
              <w:keepNext/>
              <w:numPr>
                <w:ilvl w:val="3"/>
                <w:numId w:val="0"/>
              </w:numPr>
              <w:tabs>
                <w:tab w:val="num" w:pos="864"/>
              </w:tabs>
              <w:suppressAutoHyphens/>
              <w:snapToGrid w:val="0"/>
              <w:spacing w:after="0" w:line="240" w:lineRule="auto"/>
              <w:ind w:left="864" w:hanging="864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57847" w:rsidRPr="00863917" w:rsidRDefault="00457847" w:rsidP="0045784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</w:pPr>
            <w:r w:rsidRPr="0086391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</w:t>
            </w: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847" w:rsidRPr="00863917" w:rsidRDefault="00457847" w:rsidP="0045784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6391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Работа с текстом: </w:t>
            </w:r>
          </w:p>
          <w:p w:rsidR="00457847" w:rsidRPr="00863917" w:rsidRDefault="00457847" w:rsidP="0045784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gramStart"/>
            <w:r w:rsidRPr="0086391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  класс</w:t>
            </w:r>
            <w:proofErr w:type="gramEnd"/>
            <w:r w:rsidRPr="0086391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/О.Н.Крылова. – М.: Издательство «Экзамен», 2011.</w:t>
            </w:r>
          </w:p>
        </w:tc>
      </w:tr>
      <w:tr w:rsidR="00457847" w:rsidRPr="00863917" w:rsidTr="002C40F6">
        <w:trPr>
          <w:trHeight w:val="85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7847" w:rsidRPr="00863917" w:rsidRDefault="00457847" w:rsidP="00457847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6391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10.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57847" w:rsidRPr="00863917" w:rsidRDefault="008A1C8A" w:rsidP="00457847">
            <w:pPr>
              <w:keepNext/>
              <w:numPr>
                <w:ilvl w:val="3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-106" w:firstLine="106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863917"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  <w:t xml:space="preserve">Контрольная работа за 2 четверть </w:t>
            </w:r>
            <w:r w:rsidR="00457847" w:rsidRPr="00863917"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  <w:t>«Осень».</w:t>
            </w:r>
          </w:p>
          <w:p w:rsidR="00457847" w:rsidRPr="00863917" w:rsidRDefault="00457847" w:rsidP="00457847">
            <w:pPr>
              <w:ind w:right="175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57847" w:rsidRPr="00863917" w:rsidRDefault="00457847" w:rsidP="0045784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</w:pPr>
            <w:r w:rsidRPr="0086391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II</w:t>
            </w: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DAC" w:rsidRPr="00863917" w:rsidRDefault="00AE3DAC" w:rsidP="00AE3D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6391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Работа с текстом: </w:t>
            </w:r>
          </w:p>
          <w:p w:rsidR="00457847" w:rsidRPr="00863917" w:rsidRDefault="00AE3DAC" w:rsidP="00AE3D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gramStart"/>
            <w:r w:rsidRPr="0086391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  класс</w:t>
            </w:r>
            <w:proofErr w:type="gramEnd"/>
            <w:r w:rsidRPr="0086391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/О.Н.Крылова. – М.: Издательство «Экзамен», 2011.</w:t>
            </w:r>
          </w:p>
        </w:tc>
      </w:tr>
      <w:tr w:rsidR="00AE3DAC" w:rsidRPr="00863917" w:rsidTr="002C40F6">
        <w:trPr>
          <w:trHeight w:val="85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3DAC" w:rsidRPr="00863917" w:rsidRDefault="00AE3DAC" w:rsidP="00AE3DAC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6391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11.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E3DAC" w:rsidRPr="00863917" w:rsidRDefault="008A1C8A" w:rsidP="00AE3DAC">
            <w:pPr>
              <w:keepNext/>
              <w:numPr>
                <w:ilvl w:val="3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-106" w:firstLine="106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863917"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  <w:t xml:space="preserve">Контрольная работа за 3 </w:t>
            </w:r>
            <w:proofErr w:type="gramStart"/>
            <w:r w:rsidRPr="00863917"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  <w:t xml:space="preserve">четверть </w:t>
            </w:r>
            <w:r w:rsidR="00AE3DAC" w:rsidRPr="00863917"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  <w:t xml:space="preserve"> «</w:t>
            </w:r>
            <w:proofErr w:type="gramEnd"/>
            <w:r w:rsidR="00AE3DAC" w:rsidRPr="00863917"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  <w:t>Колибри».</w:t>
            </w:r>
          </w:p>
          <w:p w:rsidR="00AE3DAC" w:rsidRPr="00863917" w:rsidRDefault="00AE3DAC" w:rsidP="00AE3DAC">
            <w:pPr>
              <w:pStyle w:val="a3"/>
              <w:shd w:val="clear" w:color="auto" w:fill="FFFFFF"/>
              <w:spacing w:before="0" w:beforeAutospacing="0" w:after="135" w:afterAutospacing="0" w:line="270" w:lineRule="atLeast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AE3DAC" w:rsidRPr="00863917" w:rsidRDefault="00AE3DAC" w:rsidP="00AE3D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</w:pPr>
            <w:r w:rsidRPr="0086391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III</w:t>
            </w: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DAC" w:rsidRPr="00863917" w:rsidRDefault="00AE3DAC" w:rsidP="00AE3D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6391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Работа с текстом: </w:t>
            </w:r>
          </w:p>
          <w:p w:rsidR="00AE3DAC" w:rsidRPr="00863917" w:rsidRDefault="00AE3DAC" w:rsidP="00AE3D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gramStart"/>
            <w:r w:rsidRPr="0086391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  класс</w:t>
            </w:r>
            <w:proofErr w:type="gramEnd"/>
            <w:r w:rsidRPr="0086391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/О.Н.Крылова. – М.: Издательство «Экзамен», 2011.</w:t>
            </w:r>
          </w:p>
        </w:tc>
      </w:tr>
      <w:tr w:rsidR="00AE3DAC" w:rsidRPr="00863917" w:rsidTr="002C40F6">
        <w:trPr>
          <w:trHeight w:val="85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3DAC" w:rsidRPr="00863917" w:rsidRDefault="00AE3DAC" w:rsidP="00AE3DAC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6391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12.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E3DAC" w:rsidRPr="00863917" w:rsidRDefault="00863917" w:rsidP="00AE3DAC">
            <w:pPr>
              <w:keepNext/>
              <w:numPr>
                <w:ilvl w:val="3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-106" w:firstLine="106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863917"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  <w:t>Итоговая</w:t>
            </w:r>
            <w:r w:rsidR="008A1C8A" w:rsidRPr="00863917"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  <w:t xml:space="preserve"> контрольная работа </w:t>
            </w:r>
            <w:r w:rsidR="00AE3DAC" w:rsidRPr="00863917"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  <w:t>«Планета».</w:t>
            </w:r>
          </w:p>
          <w:p w:rsidR="00AE3DAC" w:rsidRPr="00863917" w:rsidRDefault="00AE3DAC" w:rsidP="00AE3D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AE3DAC" w:rsidRPr="00863917" w:rsidRDefault="00AE3DAC" w:rsidP="00AE3D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</w:pPr>
            <w:r w:rsidRPr="0086391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IV</w:t>
            </w: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DAC" w:rsidRPr="00863917" w:rsidRDefault="00AE3DAC" w:rsidP="00AE3D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6391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Работа с текстом: </w:t>
            </w:r>
          </w:p>
          <w:p w:rsidR="00AE3DAC" w:rsidRPr="00863917" w:rsidRDefault="00AE3DAC" w:rsidP="00AE3D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gramStart"/>
            <w:r w:rsidRPr="0086391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  класс</w:t>
            </w:r>
            <w:proofErr w:type="gramEnd"/>
            <w:r w:rsidRPr="0086391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/О.Н.Крылова. – М.: Издательство «Экзамен», 2011.</w:t>
            </w:r>
          </w:p>
        </w:tc>
      </w:tr>
    </w:tbl>
    <w:p w:rsidR="00D41C42" w:rsidRPr="00863917" w:rsidRDefault="00D41C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D41C42" w:rsidRPr="00863917" w:rsidRDefault="00D41C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D41C42" w:rsidRPr="00863917" w:rsidRDefault="00D41C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AE3DAC" w:rsidRPr="00863917" w:rsidRDefault="00AE3DAC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AE3DAC" w:rsidRPr="00863917" w:rsidRDefault="00AE3DAC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AE3DAC" w:rsidRPr="00863917" w:rsidRDefault="00AE3DAC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AE3DAC" w:rsidRPr="00863917" w:rsidRDefault="00AE3DAC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AE3DAC" w:rsidRPr="00863917" w:rsidRDefault="00AE3DAC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AE3DAC" w:rsidRPr="00863917" w:rsidRDefault="00AE3DAC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D41C42" w:rsidRPr="00863917" w:rsidRDefault="00D41C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D41C42" w:rsidRPr="00863917" w:rsidRDefault="00D41C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D41C42" w:rsidRPr="00863917" w:rsidRDefault="00D41C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D41C42" w:rsidRPr="00863917" w:rsidRDefault="00D41C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D41C42" w:rsidRPr="00863917" w:rsidRDefault="00D41C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D41C42" w:rsidRPr="00863917" w:rsidRDefault="00D41C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D41C42" w:rsidRPr="00863917" w:rsidRDefault="00D41C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D41C42" w:rsidRPr="00863917" w:rsidRDefault="00D41C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D41C42" w:rsidRDefault="00D41C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2C40F6" w:rsidRPr="00863917" w:rsidRDefault="002C40F6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D41C42" w:rsidRPr="00863917" w:rsidRDefault="00D41C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D41C42" w:rsidRPr="00863917" w:rsidRDefault="00D41C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2F288E" w:rsidRPr="00863917" w:rsidRDefault="002F288E" w:rsidP="002F288E">
      <w:pPr>
        <w:pStyle w:val="a3"/>
        <w:spacing w:before="0" w:beforeAutospacing="0" w:after="0" w:afterAutospacing="0"/>
        <w:rPr>
          <w:sz w:val="28"/>
          <w:szCs w:val="28"/>
        </w:rPr>
      </w:pPr>
      <w:r w:rsidRPr="00863917">
        <w:rPr>
          <w:sz w:val="28"/>
          <w:szCs w:val="28"/>
        </w:rPr>
        <w:lastRenderedPageBreak/>
        <w:t xml:space="preserve">                                         </w:t>
      </w:r>
    </w:p>
    <w:p w:rsidR="009250C3" w:rsidRPr="00863917" w:rsidRDefault="009250C3" w:rsidP="00457847">
      <w:pPr>
        <w:pStyle w:val="a3"/>
        <w:spacing w:before="0" w:beforeAutospacing="0" w:after="0" w:afterAutospacing="0"/>
        <w:jc w:val="center"/>
        <w:rPr>
          <w:b/>
          <w:bCs/>
          <w:color w:val="000000"/>
          <w:kern w:val="36"/>
          <w:sz w:val="28"/>
          <w:szCs w:val="28"/>
        </w:rPr>
      </w:pPr>
    </w:p>
    <w:p w:rsidR="001E3679" w:rsidRPr="00863917" w:rsidRDefault="00863917" w:rsidP="00863917">
      <w:pPr>
        <w:pStyle w:val="a6"/>
        <w:keepNext/>
        <w:numPr>
          <w:ilvl w:val="3"/>
          <w:numId w:val="4"/>
        </w:numPr>
        <w:tabs>
          <w:tab w:val="num" w:pos="0"/>
        </w:tabs>
        <w:suppressAutoHyphens/>
        <w:snapToGrid w:val="0"/>
        <w:ind w:left="0" w:firstLine="142"/>
        <w:outlineLvl w:val="3"/>
        <w:rPr>
          <w:b/>
          <w:bCs/>
          <w:sz w:val="28"/>
          <w:szCs w:val="28"/>
          <w:lang w:eastAsia="ar-SA"/>
        </w:rPr>
      </w:pPr>
      <w:r w:rsidRPr="00863917">
        <w:rPr>
          <w:b/>
          <w:bCs/>
          <w:sz w:val="28"/>
          <w:szCs w:val="28"/>
          <w:lang w:eastAsia="ar-SA"/>
        </w:rPr>
        <w:t>Контрольная работа за 1 четверть «Гнездо ласточки».</w:t>
      </w:r>
      <w:r>
        <w:rPr>
          <w:b/>
          <w:bCs/>
          <w:sz w:val="28"/>
          <w:szCs w:val="28"/>
          <w:lang w:eastAsia="ar-SA"/>
        </w:rPr>
        <w:t xml:space="preserve"> </w:t>
      </w:r>
      <w:r w:rsidR="009631C1" w:rsidRPr="00863917">
        <w:rPr>
          <w:b/>
          <w:sz w:val="28"/>
          <w:szCs w:val="28"/>
        </w:rPr>
        <w:t>4 класс.</w:t>
      </w:r>
    </w:p>
    <w:p w:rsidR="00863917" w:rsidRPr="00863917" w:rsidRDefault="00863917" w:rsidP="00863917">
      <w:pPr>
        <w:pStyle w:val="a6"/>
        <w:keepNext/>
        <w:suppressAutoHyphens/>
        <w:snapToGrid w:val="0"/>
        <w:ind w:left="142"/>
        <w:outlineLvl w:val="3"/>
        <w:rPr>
          <w:b/>
          <w:bCs/>
          <w:sz w:val="28"/>
          <w:szCs w:val="28"/>
          <w:lang w:eastAsia="ar-SA"/>
        </w:rPr>
      </w:pPr>
    </w:p>
    <w:p w:rsidR="00014D1B" w:rsidRPr="00863917" w:rsidRDefault="00014D1B" w:rsidP="00014D1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 w:rsidRPr="00863917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bdr w:val="none" w:sz="0" w:space="0" w:color="auto" w:frame="1"/>
        </w:rPr>
        <w:t>1.</w:t>
      </w:r>
      <w:r w:rsidRPr="008639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 Прочитай текст.</w:t>
      </w:r>
    </w:p>
    <w:p w:rsidR="00014D1B" w:rsidRPr="00863917" w:rsidRDefault="00014D1B" w:rsidP="00014D1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 w:rsidRPr="008639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Под крышей было гнездо ласточки. Хозяев в нём уже не было. Почуяв приближение холодов, они улетели. Прошла зима. А в конце апреля пара острокрылых, красивеньких птичек, весёлых, щебечущих, прилетела и стала носиться вокруг старого гнёздышка. Работа закипела. </w:t>
      </w:r>
      <w:r w:rsidRPr="0086391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</w:rPr>
        <w:t>Ласточки носили в носиках глину и ил из ближнего ручья</w:t>
      </w:r>
      <w:r w:rsidRPr="008639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. Скоро </w:t>
      </w:r>
      <w:r w:rsidRPr="0086391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</w:rPr>
        <w:t>гнёздышко</w:t>
      </w:r>
      <w:r w:rsidRPr="008639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, немного попортившееся за зиму, </w:t>
      </w:r>
      <w:r w:rsidRPr="0086391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</w:rPr>
        <w:t>было отделано заново</w:t>
      </w:r>
      <w:r w:rsidRPr="008639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. </w:t>
      </w:r>
      <w:r w:rsidRPr="0086391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</w:rPr>
        <w:t>Потом ласточки стали таскать в гнездо то пух, то пёрышки, то стебельки моха</w:t>
      </w:r>
      <w:r w:rsidRPr="008639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. Прошло ещё несколько дней, и уже только одна ласточка стала вылетать из гнезда, а другая оставаться в нём постоянно. Недели через три из гнезда стали выглядывать крошечные головки. Целыми днями заботливые птички носились по воздуху и ловили мух, комаров, мошек. Как быстро сновали они взад и вперёд, как неутомимо добывали пищу своим деткам!</w:t>
      </w:r>
    </w:p>
    <w:p w:rsidR="00014D1B" w:rsidRPr="00863917" w:rsidRDefault="00014D1B" w:rsidP="00014D1B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 w:rsidRPr="008639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(122 слова)</w:t>
      </w:r>
      <w:r w:rsidRPr="008639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br/>
        <w:t>(По К. Ушинскому)</w:t>
      </w:r>
    </w:p>
    <w:p w:rsidR="00014D1B" w:rsidRPr="00863917" w:rsidRDefault="00014D1B" w:rsidP="00014D1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 w:rsidRPr="00863917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bdr w:val="none" w:sz="0" w:space="0" w:color="auto" w:frame="1"/>
        </w:rPr>
        <w:t>2.</w:t>
      </w:r>
      <w:r w:rsidR="004C615E" w:rsidRPr="008639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 Определи тип текста</w:t>
      </w:r>
      <w:r w:rsidRPr="008639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: повествование, описание, рассуждение.</w:t>
      </w:r>
    </w:p>
    <w:p w:rsidR="00014D1B" w:rsidRPr="00863917" w:rsidRDefault="00014D1B" w:rsidP="00014D1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8639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Повествование.</w:t>
      </w:r>
    </w:p>
    <w:p w:rsidR="000251F3" w:rsidRPr="00863917" w:rsidRDefault="000251F3" w:rsidP="00014D1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666666"/>
          <w:sz w:val="28"/>
          <w:szCs w:val="28"/>
        </w:rPr>
      </w:pPr>
    </w:p>
    <w:p w:rsidR="00014D1B" w:rsidRPr="00863917" w:rsidRDefault="00014D1B" w:rsidP="00014D1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 w:rsidRPr="00863917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bdr w:val="none" w:sz="0" w:space="0" w:color="auto" w:frame="1"/>
        </w:rPr>
        <w:t>3.</w:t>
      </w:r>
      <w:r w:rsidRPr="008639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 Определи главную тему текста.</w:t>
      </w:r>
    </w:p>
    <w:p w:rsidR="00014D1B" w:rsidRPr="00863917" w:rsidRDefault="00014D1B" w:rsidP="00014D1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8639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Как заботятся ласточки о своих птенчиках.</w:t>
      </w:r>
    </w:p>
    <w:p w:rsidR="000251F3" w:rsidRPr="00863917" w:rsidRDefault="000251F3" w:rsidP="00014D1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666666"/>
          <w:sz w:val="28"/>
          <w:szCs w:val="28"/>
        </w:rPr>
      </w:pPr>
    </w:p>
    <w:p w:rsidR="00014D1B" w:rsidRPr="00863917" w:rsidRDefault="00014D1B" w:rsidP="00014D1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 w:rsidRPr="00863917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bdr w:val="none" w:sz="0" w:space="0" w:color="auto" w:frame="1"/>
        </w:rPr>
        <w:t>4.</w:t>
      </w:r>
      <w:r w:rsidRPr="008639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 Раздели текст на четыре части. Допиши недостающие пункты плана.</w:t>
      </w:r>
    </w:p>
    <w:p w:rsidR="00014D1B" w:rsidRPr="00863917" w:rsidRDefault="00014D1B" w:rsidP="00014D1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8639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1. Гнездо пустует.</w:t>
      </w:r>
      <w:r w:rsidRPr="008639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br/>
        <w:t>2. Хозяева вернулись.</w:t>
      </w:r>
      <w:r w:rsidRPr="008639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br/>
        <w:t>3. Обустройство гнезда.</w:t>
      </w:r>
      <w:r w:rsidRPr="008639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br/>
        <w:t>4. Забота о птенчиках.</w:t>
      </w:r>
    </w:p>
    <w:p w:rsidR="000251F3" w:rsidRPr="00863917" w:rsidRDefault="000251F3" w:rsidP="00014D1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666666"/>
          <w:sz w:val="28"/>
          <w:szCs w:val="28"/>
        </w:rPr>
      </w:pPr>
    </w:p>
    <w:p w:rsidR="00014D1B" w:rsidRPr="00863917" w:rsidRDefault="00014D1B" w:rsidP="00014D1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</w:pPr>
      <w:r w:rsidRPr="00863917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bdr w:val="none" w:sz="0" w:space="0" w:color="auto" w:frame="1"/>
        </w:rPr>
        <w:t>5.</w:t>
      </w:r>
      <w:r w:rsidRPr="008639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 Как строили ласточки своё гнездо? Подчеркни ответ в тексте.</w:t>
      </w:r>
    </w:p>
    <w:p w:rsidR="000251F3" w:rsidRPr="00863917" w:rsidRDefault="000251F3" w:rsidP="00014D1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666666"/>
          <w:sz w:val="28"/>
          <w:szCs w:val="28"/>
        </w:rPr>
      </w:pPr>
    </w:p>
    <w:p w:rsidR="00014D1B" w:rsidRPr="00863917" w:rsidRDefault="00014D1B" w:rsidP="00014D1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 w:rsidRPr="00863917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bdr w:val="none" w:sz="0" w:space="0" w:color="auto" w:frame="1"/>
        </w:rPr>
        <w:t>6.</w:t>
      </w:r>
      <w:r w:rsidRPr="008639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 Выпиши из предложения слова с безударной проверяемой гласной в корне. Запиши с каждым словом проверочное.</w:t>
      </w:r>
    </w:p>
    <w:p w:rsidR="00014D1B" w:rsidRPr="00863917" w:rsidRDefault="00014D1B" w:rsidP="00014D1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 w:rsidRPr="008639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Почуяв приближение холодов, ласточки улетели в тёплые края. </w:t>
      </w:r>
    </w:p>
    <w:p w:rsidR="00014D1B" w:rsidRPr="00863917" w:rsidRDefault="00014D1B" w:rsidP="00014D1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proofErr w:type="spellStart"/>
      <w:r w:rsidRPr="008639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Прибл</w:t>
      </w:r>
      <w:r w:rsidRPr="0086391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</w:rPr>
        <w:t>и</w:t>
      </w:r>
      <w:r w:rsidRPr="008639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жéние</w:t>
      </w:r>
      <w:proofErr w:type="spellEnd"/>
      <w:r w:rsidRPr="008639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(</w:t>
      </w:r>
      <w:proofErr w:type="spellStart"/>
      <w:r w:rsidRPr="008639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бли́зко</w:t>
      </w:r>
      <w:proofErr w:type="spellEnd"/>
      <w:r w:rsidRPr="008639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), </w:t>
      </w:r>
      <w:proofErr w:type="spellStart"/>
      <w:r w:rsidRPr="008639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х</w:t>
      </w:r>
      <w:r w:rsidRPr="0086391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</w:rPr>
        <w:t>о</w:t>
      </w:r>
      <w:r w:rsidRPr="008639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л</w:t>
      </w:r>
      <w:r w:rsidRPr="0086391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</w:rPr>
        <w:t>о</w:t>
      </w:r>
      <w:r w:rsidRPr="008639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дóв</w:t>
      </w:r>
      <w:proofErr w:type="spellEnd"/>
      <w:r w:rsidRPr="008639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(</w:t>
      </w:r>
      <w:proofErr w:type="spellStart"/>
      <w:r w:rsidRPr="008639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хóлод</w:t>
      </w:r>
      <w:proofErr w:type="spellEnd"/>
      <w:r w:rsidRPr="008639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8639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холóдный</w:t>
      </w:r>
      <w:proofErr w:type="spellEnd"/>
      <w:r w:rsidRPr="008639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), </w:t>
      </w:r>
      <w:proofErr w:type="spellStart"/>
      <w:r w:rsidRPr="008639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ул</w:t>
      </w:r>
      <w:r w:rsidRPr="0086391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</w:rPr>
        <w:t>е</w:t>
      </w:r>
      <w:r w:rsidRPr="008639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тéли</w:t>
      </w:r>
      <w:proofErr w:type="spellEnd"/>
      <w:r w:rsidRPr="008639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(полёт), кр</w:t>
      </w:r>
      <w:r w:rsidRPr="0086391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</w:rPr>
        <w:t>а</w:t>
      </w:r>
      <w:r w:rsidRPr="008639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я́ (край).</w:t>
      </w:r>
    </w:p>
    <w:p w:rsidR="000251F3" w:rsidRPr="00863917" w:rsidRDefault="000251F3" w:rsidP="00014D1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014D1B" w:rsidRPr="00863917" w:rsidRDefault="00014D1B" w:rsidP="00014D1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 w:rsidRPr="00863917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bdr w:val="none" w:sz="0" w:space="0" w:color="auto" w:frame="1"/>
        </w:rPr>
        <w:t>7.</w:t>
      </w:r>
      <w:r w:rsidRPr="008639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 Заполни таблицу.</w:t>
      </w:r>
    </w:p>
    <w:tbl>
      <w:tblPr>
        <w:tblW w:w="9192" w:type="dxa"/>
        <w:tblBorders>
          <w:top w:val="single" w:sz="6" w:space="0" w:color="CCCCCC"/>
          <w:left w:val="single" w:sz="6" w:space="0" w:color="CCCCCC"/>
          <w:bottom w:val="single" w:sz="2" w:space="0" w:color="CCCCCC"/>
          <w:right w:val="single" w:sz="2" w:space="0" w:color="CCCCCC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47"/>
        <w:gridCol w:w="3118"/>
        <w:gridCol w:w="3827"/>
      </w:tblGrid>
      <w:tr w:rsidR="00014D1B" w:rsidRPr="00863917" w:rsidTr="00BD2E2E">
        <w:tc>
          <w:tcPr>
            <w:tcW w:w="2247" w:type="dxa"/>
            <w:tcBorders>
              <w:top w:val="single" w:sz="2" w:space="0" w:color="CCCCCC"/>
              <w:left w:val="single" w:sz="2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014D1B" w:rsidRPr="00863917" w:rsidRDefault="00014D1B" w:rsidP="00014D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666666"/>
                <w:sz w:val="28"/>
                <w:szCs w:val="28"/>
              </w:rPr>
            </w:pPr>
            <w:r w:rsidRPr="0086391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bdr w:val="none" w:sz="0" w:space="0" w:color="auto" w:frame="1"/>
              </w:rPr>
              <w:t>Слово</w:t>
            </w:r>
          </w:p>
        </w:tc>
        <w:tc>
          <w:tcPr>
            <w:tcW w:w="3118" w:type="dxa"/>
            <w:tcBorders>
              <w:top w:val="single" w:sz="2" w:space="0" w:color="CCCCCC"/>
              <w:left w:val="single" w:sz="2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014D1B" w:rsidRPr="00863917" w:rsidRDefault="00014D1B" w:rsidP="00014D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666666"/>
                <w:sz w:val="28"/>
                <w:szCs w:val="28"/>
              </w:rPr>
            </w:pPr>
            <w:r w:rsidRPr="0086391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bdr w:val="none" w:sz="0" w:space="0" w:color="auto" w:frame="1"/>
              </w:rPr>
              <w:t>Антоним</w:t>
            </w:r>
          </w:p>
        </w:tc>
        <w:tc>
          <w:tcPr>
            <w:tcW w:w="3827" w:type="dxa"/>
            <w:tcBorders>
              <w:top w:val="single" w:sz="2" w:space="0" w:color="CCCCCC"/>
              <w:left w:val="single" w:sz="2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014D1B" w:rsidRPr="00863917" w:rsidRDefault="00014D1B" w:rsidP="00014D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666666"/>
                <w:sz w:val="28"/>
                <w:szCs w:val="28"/>
              </w:rPr>
            </w:pPr>
            <w:r w:rsidRPr="0086391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bdr w:val="none" w:sz="0" w:space="0" w:color="auto" w:frame="1"/>
              </w:rPr>
              <w:t>Синоним</w:t>
            </w:r>
          </w:p>
        </w:tc>
      </w:tr>
      <w:tr w:rsidR="00014D1B" w:rsidRPr="00863917" w:rsidTr="00BD2E2E">
        <w:tc>
          <w:tcPr>
            <w:tcW w:w="2247" w:type="dxa"/>
            <w:tcBorders>
              <w:top w:val="single" w:sz="2" w:space="0" w:color="CCCCCC"/>
              <w:left w:val="single" w:sz="2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014D1B" w:rsidRPr="00863917" w:rsidRDefault="00014D1B" w:rsidP="0001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  <w:r w:rsidRPr="008639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выглядывать </w:t>
            </w:r>
          </w:p>
        </w:tc>
        <w:tc>
          <w:tcPr>
            <w:tcW w:w="3118" w:type="dxa"/>
            <w:tcBorders>
              <w:top w:val="single" w:sz="2" w:space="0" w:color="CCCCCC"/>
              <w:left w:val="single" w:sz="2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014D1B" w:rsidRPr="00863917" w:rsidRDefault="00014D1B" w:rsidP="0001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  <w:r w:rsidRPr="008639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скрываться, прятаться </w:t>
            </w:r>
          </w:p>
        </w:tc>
        <w:tc>
          <w:tcPr>
            <w:tcW w:w="3827" w:type="dxa"/>
            <w:tcBorders>
              <w:top w:val="single" w:sz="2" w:space="0" w:color="CCCCCC"/>
              <w:left w:val="single" w:sz="2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014D1B" w:rsidRPr="00863917" w:rsidRDefault="00014D1B" w:rsidP="0001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  <w:r w:rsidRPr="008639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высматривать, высовываться </w:t>
            </w:r>
          </w:p>
        </w:tc>
      </w:tr>
      <w:tr w:rsidR="00014D1B" w:rsidRPr="00863917" w:rsidTr="00BD2E2E">
        <w:tc>
          <w:tcPr>
            <w:tcW w:w="2247" w:type="dxa"/>
            <w:tcBorders>
              <w:top w:val="single" w:sz="2" w:space="0" w:color="CCCCCC"/>
              <w:left w:val="single" w:sz="2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014D1B" w:rsidRPr="00863917" w:rsidRDefault="00014D1B" w:rsidP="0001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  <w:r w:rsidRPr="008639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прилетать</w:t>
            </w:r>
          </w:p>
        </w:tc>
        <w:tc>
          <w:tcPr>
            <w:tcW w:w="3118" w:type="dxa"/>
            <w:tcBorders>
              <w:top w:val="single" w:sz="2" w:space="0" w:color="CCCCCC"/>
              <w:left w:val="single" w:sz="2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014D1B" w:rsidRPr="00863917" w:rsidRDefault="00014D1B" w:rsidP="0001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  <w:r w:rsidRPr="008639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отлетать, улетать</w:t>
            </w:r>
          </w:p>
        </w:tc>
        <w:tc>
          <w:tcPr>
            <w:tcW w:w="3827" w:type="dxa"/>
            <w:tcBorders>
              <w:top w:val="single" w:sz="2" w:space="0" w:color="CCCCCC"/>
              <w:left w:val="single" w:sz="2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014D1B" w:rsidRPr="00863917" w:rsidRDefault="00014D1B" w:rsidP="0001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  <w:r w:rsidRPr="008639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прибывать, слетаться</w:t>
            </w:r>
          </w:p>
        </w:tc>
      </w:tr>
    </w:tbl>
    <w:p w:rsidR="000251F3" w:rsidRPr="00863917" w:rsidRDefault="000251F3" w:rsidP="00014D1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bdr w:val="none" w:sz="0" w:space="0" w:color="auto" w:frame="1"/>
        </w:rPr>
      </w:pPr>
    </w:p>
    <w:p w:rsidR="000251F3" w:rsidRPr="00863917" w:rsidRDefault="000251F3" w:rsidP="00014D1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bdr w:val="none" w:sz="0" w:space="0" w:color="auto" w:frame="1"/>
        </w:rPr>
      </w:pPr>
    </w:p>
    <w:p w:rsidR="00014D1B" w:rsidRPr="00863917" w:rsidRDefault="00014D1B" w:rsidP="00014D1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 w:rsidRPr="00863917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bdr w:val="none" w:sz="0" w:space="0" w:color="auto" w:frame="1"/>
        </w:rPr>
        <w:lastRenderedPageBreak/>
        <w:t>8.</w:t>
      </w:r>
      <w:r w:rsidRPr="008639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 Определи последовательность событий.</w:t>
      </w:r>
    </w:p>
    <w:p w:rsidR="00014D1B" w:rsidRPr="00863917" w:rsidRDefault="00014D1B" w:rsidP="00014D1B">
      <w:pPr>
        <w:shd w:val="clear" w:color="auto" w:fill="FFFFFF"/>
        <w:spacing w:after="360" w:line="240" w:lineRule="auto"/>
        <w:jc w:val="both"/>
        <w:textAlignment w:val="baseline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 w:rsidRPr="00863917">
        <w:rPr>
          <w:rFonts w:ascii="Times New Roman" w:eastAsia="Times New Roman" w:hAnsi="Times New Roman" w:cs="Times New Roman"/>
          <w:noProof/>
          <w:color w:val="666666"/>
          <w:sz w:val="28"/>
          <w:szCs w:val="28"/>
        </w:rPr>
        <w:drawing>
          <wp:inline distT="0" distB="0" distL="0" distR="0">
            <wp:extent cx="2999232" cy="3024784"/>
            <wp:effectExtent l="0" t="0" r="0" b="0"/>
            <wp:docPr id="1" name="Рисунок 1" descr="Крылова. Работа с текстом. 4 класс, с. 17 №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Крылова. Работа с текстом. 4 класс, с. 17 № 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3363" cy="3039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4D1B" w:rsidRPr="00863917" w:rsidRDefault="00014D1B" w:rsidP="00BD2E2E">
      <w:pPr>
        <w:shd w:val="clear" w:color="auto" w:fill="FFFFFF"/>
        <w:spacing w:after="0" w:line="240" w:lineRule="auto"/>
        <w:jc w:val="both"/>
        <w:textAlignment w:val="baseline"/>
        <w:rPr>
          <w:ins w:id="0" w:author="Unknown"/>
          <w:rFonts w:ascii="Times New Roman" w:eastAsia="Times New Roman" w:hAnsi="Times New Roman" w:cs="Times New Roman"/>
          <w:color w:val="666666"/>
          <w:sz w:val="28"/>
          <w:szCs w:val="28"/>
        </w:rPr>
      </w:pPr>
      <w:r w:rsidRPr="00863917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bdr w:val="none" w:sz="0" w:space="0" w:color="auto" w:frame="1"/>
        </w:rPr>
        <w:t>9.</w:t>
      </w:r>
      <w:r w:rsidRPr="008639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 Выпиши из текста по 2 слова, соответствующие данным схемам.</w:t>
      </w:r>
    </w:p>
    <w:p w:rsidR="00014D1B" w:rsidRPr="00863917" w:rsidRDefault="00014D1B" w:rsidP="00014D1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 w:rsidRPr="00863917">
        <w:rPr>
          <w:rFonts w:ascii="Times New Roman" w:eastAsia="Times New Roman" w:hAnsi="Times New Roman" w:cs="Times New Roman"/>
          <w:noProof/>
          <w:color w:val="666666"/>
          <w:sz w:val="28"/>
          <w:szCs w:val="28"/>
        </w:rPr>
        <w:drawing>
          <wp:inline distT="0" distB="0" distL="0" distR="0">
            <wp:extent cx="885190" cy="380365"/>
            <wp:effectExtent l="0" t="0" r="0" b="635"/>
            <wp:docPr id="3" name="Рисунок 3" descr="корень, оконч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корень, окончание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190" cy="380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3917">
        <w:rPr>
          <w:rFonts w:ascii="Times New Roman" w:eastAsia="Times New Roman" w:hAnsi="Times New Roman" w:cs="Times New Roman"/>
          <w:color w:val="666666"/>
          <w:sz w:val="28"/>
          <w:szCs w:val="28"/>
        </w:rPr>
        <w:t> </w:t>
      </w:r>
      <w:r w:rsidRPr="008639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Гнезд[о], зим[а], глин[а].</w:t>
      </w:r>
    </w:p>
    <w:p w:rsidR="00014D1B" w:rsidRPr="00863917" w:rsidRDefault="00014D1B" w:rsidP="00014D1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 w:rsidRPr="00863917">
        <w:rPr>
          <w:rFonts w:ascii="Times New Roman" w:eastAsia="Times New Roman" w:hAnsi="Times New Roman" w:cs="Times New Roman"/>
          <w:noProof/>
          <w:color w:val="000000"/>
          <w:sz w:val="28"/>
          <w:szCs w:val="28"/>
          <w:bdr w:val="none" w:sz="0" w:space="0" w:color="auto" w:frame="1"/>
        </w:rPr>
        <w:drawing>
          <wp:inline distT="0" distB="0" distL="0" distR="0">
            <wp:extent cx="1294765" cy="336550"/>
            <wp:effectExtent l="0" t="0" r="635" b="6350"/>
            <wp:docPr id="4" name="Рисунок 4" descr="корень, суффикс, оконч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корень, суффикс, окончание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4765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39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Гнёзд/</w:t>
      </w:r>
      <w:proofErr w:type="spellStart"/>
      <w:r w:rsidRPr="008639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ышк</w:t>
      </w:r>
      <w:proofErr w:type="spellEnd"/>
      <w:r w:rsidRPr="008639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[о], пёр/</w:t>
      </w:r>
      <w:proofErr w:type="spellStart"/>
      <w:r w:rsidRPr="008639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ышк</w:t>
      </w:r>
      <w:proofErr w:type="spellEnd"/>
      <w:r w:rsidRPr="008639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[и], стебель/к[и].</w:t>
      </w:r>
    </w:p>
    <w:p w:rsidR="00014D1B" w:rsidRPr="00863917" w:rsidRDefault="00014D1B" w:rsidP="00014D1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 w:rsidRPr="00863917">
        <w:rPr>
          <w:rFonts w:ascii="Times New Roman" w:eastAsia="Times New Roman" w:hAnsi="Times New Roman" w:cs="Times New Roman"/>
          <w:noProof/>
          <w:color w:val="000000"/>
          <w:sz w:val="28"/>
          <w:szCs w:val="28"/>
          <w:bdr w:val="none" w:sz="0" w:space="0" w:color="auto" w:frame="1"/>
        </w:rPr>
        <w:drawing>
          <wp:inline distT="0" distB="0" distL="0" distR="0">
            <wp:extent cx="1836420" cy="358140"/>
            <wp:effectExtent l="0" t="0" r="0" b="3810"/>
            <wp:docPr id="9" name="Рисунок 9" descr="приставка, корень, суффикс, оконч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приставка, корень, суффикс, окончание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6420" cy="358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39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При/</w:t>
      </w:r>
      <w:proofErr w:type="spellStart"/>
      <w:r w:rsidRPr="008639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ближ</w:t>
      </w:r>
      <w:proofErr w:type="spellEnd"/>
      <w:r w:rsidRPr="008639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/</w:t>
      </w:r>
      <w:proofErr w:type="spellStart"/>
      <w:r w:rsidRPr="008639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ени</w:t>
      </w:r>
      <w:proofErr w:type="spellEnd"/>
      <w:r w:rsidRPr="008639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[е], при/лет/ел[а], за/кип/ел[а].</w:t>
      </w:r>
    </w:p>
    <w:p w:rsidR="005750FE" w:rsidRPr="00863917" w:rsidRDefault="005750FE" w:rsidP="005750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63917">
        <w:rPr>
          <w:rFonts w:ascii="Times New Roman" w:eastAsia="Times New Roman" w:hAnsi="Times New Roman" w:cs="Times New Roman"/>
          <w:sz w:val="28"/>
          <w:szCs w:val="28"/>
        </w:rPr>
        <w:t>10. Найди и зачеркни названия птиц. Оставшиеся буквы подскажут, что еще за птица "спряталась" в магическом квадрате.</w:t>
      </w:r>
    </w:p>
    <w:p w:rsidR="005750FE" w:rsidRPr="00863917" w:rsidRDefault="005750FE" w:rsidP="005750FE">
      <w:pPr>
        <w:ind w:left="426" w:hanging="426"/>
        <w:rPr>
          <w:rFonts w:ascii="Times New Roman" w:eastAsia="Times New Roman" w:hAnsi="Times New Roman" w:cs="Times New Roman"/>
          <w:noProof/>
          <w:color w:val="FF0000"/>
          <w:sz w:val="28"/>
          <w:szCs w:val="28"/>
        </w:rPr>
      </w:pPr>
      <w:r w:rsidRPr="00863917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828101" cy="2011680"/>
            <wp:effectExtent l="0" t="0" r="0" b="0"/>
            <wp:docPr id="22" name="Рисунок 22" descr="C:\Users\Администратор\Desktop\2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Администратор\Desktop\24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5829" cy="2024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E2E" w:rsidRPr="00863917" w:rsidRDefault="00BD2E2E" w:rsidP="00014D1B">
      <w:pPr>
        <w:pStyle w:val="a6"/>
        <w:rPr>
          <w:b/>
          <w:sz w:val="28"/>
          <w:szCs w:val="28"/>
        </w:rPr>
      </w:pPr>
    </w:p>
    <w:p w:rsidR="00BD2E2E" w:rsidRPr="00863917" w:rsidRDefault="00BD2E2E" w:rsidP="00014D1B">
      <w:pPr>
        <w:pStyle w:val="a6"/>
        <w:rPr>
          <w:b/>
          <w:sz w:val="28"/>
          <w:szCs w:val="28"/>
        </w:rPr>
      </w:pPr>
    </w:p>
    <w:p w:rsidR="00BD2E2E" w:rsidRPr="00863917" w:rsidRDefault="00BD2E2E" w:rsidP="00014D1B">
      <w:pPr>
        <w:pStyle w:val="a6"/>
        <w:rPr>
          <w:b/>
          <w:sz w:val="28"/>
          <w:szCs w:val="28"/>
        </w:rPr>
      </w:pPr>
    </w:p>
    <w:p w:rsidR="00BD2E2E" w:rsidRPr="00863917" w:rsidRDefault="00BD2E2E" w:rsidP="00014D1B">
      <w:pPr>
        <w:pStyle w:val="a6"/>
        <w:rPr>
          <w:b/>
          <w:sz w:val="28"/>
          <w:szCs w:val="28"/>
        </w:rPr>
      </w:pPr>
    </w:p>
    <w:p w:rsidR="00BD2E2E" w:rsidRPr="00863917" w:rsidRDefault="00BD2E2E" w:rsidP="00014D1B">
      <w:pPr>
        <w:pStyle w:val="a6"/>
        <w:rPr>
          <w:b/>
          <w:sz w:val="28"/>
          <w:szCs w:val="28"/>
        </w:rPr>
      </w:pPr>
    </w:p>
    <w:p w:rsidR="000251F3" w:rsidRPr="00863917" w:rsidRDefault="000251F3" w:rsidP="00863917">
      <w:pPr>
        <w:rPr>
          <w:sz w:val="28"/>
          <w:szCs w:val="28"/>
        </w:rPr>
      </w:pPr>
    </w:p>
    <w:p w:rsidR="000251F3" w:rsidRPr="00863917" w:rsidRDefault="000251F3" w:rsidP="009250C3">
      <w:pPr>
        <w:pStyle w:val="a6"/>
        <w:rPr>
          <w:sz w:val="28"/>
          <w:szCs w:val="28"/>
        </w:rPr>
      </w:pPr>
    </w:p>
    <w:p w:rsidR="005750FE" w:rsidRPr="00863917" w:rsidRDefault="005750FE" w:rsidP="009250C3">
      <w:pPr>
        <w:pStyle w:val="a6"/>
        <w:rPr>
          <w:sz w:val="28"/>
          <w:szCs w:val="28"/>
        </w:rPr>
      </w:pPr>
    </w:p>
    <w:p w:rsidR="002F15AB" w:rsidRPr="00863917" w:rsidRDefault="00863917" w:rsidP="00863917">
      <w:pPr>
        <w:pStyle w:val="a6"/>
        <w:keepNext/>
        <w:numPr>
          <w:ilvl w:val="0"/>
          <w:numId w:val="4"/>
        </w:numPr>
        <w:suppressAutoHyphens/>
        <w:snapToGrid w:val="0"/>
        <w:outlineLvl w:val="3"/>
        <w:rPr>
          <w:bCs/>
          <w:sz w:val="28"/>
          <w:szCs w:val="28"/>
          <w:lang w:eastAsia="ar-SA"/>
        </w:rPr>
      </w:pPr>
      <w:r w:rsidRPr="00863917">
        <w:rPr>
          <w:b/>
          <w:bCs/>
          <w:sz w:val="28"/>
          <w:szCs w:val="28"/>
          <w:lang w:eastAsia="ar-SA"/>
        </w:rPr>
        <w:lastRenderedPageBreak/>
        <w:t xml:space="preserve">Контрольная работа за 2 </w:t>
      </w:r>
      <w:r w:rsidR="006D69F0">
        <w:rPr>
          <w:b/>
          <w:bCs/>
          <w:sz w:val="28"/>
          <w:szCs w:val="28"/>
          <w:lang w:eastAsia="ar-SA"/>
        </w:rPr>
        <w:t>триместр</w:t>
      </w:r>
      <w:r w:rsidRPr="00863917">
        <w:rPr>
          <w:b/>
          <w:bCs/>
          <w:sz w:val="28"/>
          <w:szCs w:val="28"/>
          <w:lang w:eastAsia="ar-SA"/>
        </w:rPr>
        <w:t xml:space="preserve"> «Осень</w:t>
      </w:r>
      <w:r>
        <w:rPr>
          <w:b/>
          <w:bCs/>
          <w:sz w:val="28"/>
          <w:szCs w:val="28"/>
          <w:lang w:eastAsia="ar-SA"/>
        </w:rPr>
        <w:t>»</w:t>
      </w:r>
      <w:r w:rsidR="009250C3" w:rsidRPr="00863917">
        <w:rPr>
          <w:b/>
          <w:sz w:val="28"/>
          <w:szCs w:val="28"/>
        </w:rPr>
        <w:t xml:space="preserve"> 4 класс.</w:t>
      </w:r>
    </w:p>
    <w:p w:rsidR="00863917" w:rsidRPr="00863917" w:rsidRDefault="00863917" w:rsidP="00863917">
      <w:pPr>
        <w:pStyle w:val="a6"/>
        <w:keepNext/>
        <w:suppressAutoHyphens/>
        <w:snapToGrid w:val="0"/>
        <w:outlineLvl w:val="3"/>
        <w:rPr>
          <w:bCs/>
          <w:sz w:val="28"/>
          <w:szCs w:val="28"/>
          <w:lang w:eastAsia="ar-SA"/>
        </w:rPr>
      </w:pPr>
    </w:p>
    <w:p w:rsidR="002F15AB" w:rsidRPr="00863917" w:rsidRDefault="002F15AB" w:rsidP="00FC45E9">
      <w:pPr>
        <w:pStyle w:val="a5"/>
        <w:numPr>
          <w:ilvl w:val="0"/>
          <w:numId w:val="5"/>
        </w:numPr>
        <w:rPr>
          <w:rFonts w:ascii="Times New Roman" w:hAnsi="Times New Roman" w:cs="Times New Roman"/>
          <w:b/>
          <w:sz w:val="28"/>
          <w:szCs w:val="28"/>
        </w:rPr>
      </w:pPr>
      <w:r w:rsidRPr="00863917">
        <w:rPr>
          <w:rFonts w:ascii="Times New Roman" w:hAnsi="Times New Roman" w:cs="Times New Roman"/>
          <w:b/>
          <w:sz w:val="28"/>
          <w:szCs w:val="28"/>
        </w:rPr>
        <w:t xml:space="preserve">Прочитай текст   </w:t>
      </w:r>
    </w:p>
    <w:p w:rsidR="002F15AB" w:rsidRPr="00863917" w:rsidRDefault="002F15AB" w:rsidP="002F15AB">
      <w:pPr>
        <w:pStyle w:val="a5"/>
        <w:rPr>
          <w:rFonts w:ascii="Times New Roman" w:hAnsi="Times New Roman" w:cs="Times New Roman"/>
          <w:sz w:val="28"/>
          <w:szCs w:val="28"/>
        </w:rPr>
      </w:pPr>
      <w:r w:rsidRPr="00863917">
        <w:rPr>
          <w:rFonts w:ascii="Times New Roman" w:hAnsi="Times New Roman" w:cs="Times New Roman"/>
          <w:sz w:val="28"/>
          <w:szCs w:val="28"/>
        </w:rPr>
        <w:t xml:space="preserve">    Осень, глубокая осень! Серое небо, низкие, тяжёлые влажные облака; голы и прозрачны становятся сады, рощи и леса. Всё видно насквозь в самой глухой древесной чаще, куда летом не проникал глаз человеческий.</w:t>
      </w:r>
    </w:p>
    <w:p w:rsidR="002F15AB" w:rsidRPr="00863917" w:rsidRDefault="002F15AB" w:rsidP="002F15AB">
      <w:pPr>
        <w:pStyle w:val="a5"/>
        <w:rPr>
          <w:rFonts w:ascii="Times New Roman" w:hAnsi="Times New Roman" w:cs="Times New Roman"/>
          <w:sz w:val="28"/>
          <w:szCs w:val="28"/>
        </w:rPr>
      </w:pPr>
      <w:r w:rsidRPr="00863917">
        <w:rPr>
          <w:rFonts w:ascii="Times New Roman" w:hAnsi="Times New Roman" w:cs="Times New Roman"/>
          <w:sz w:val="28"/>
          <w:szCs w:val="28"/>
        </w:rPr>
        <w:t xml:space="preserve">    Старые деревья давно облетели, и только молодые отдельные берёзки сохраняют ещё свои увядающие желтоватые листья, блистающие золотом.</w:t>
      </w:r>
    </w:p>
    <w:p w:rsidR="002F15AB" w:rsidRPr="00863917" w:rsidRDefault="002F15AB" w:rsidP="002F15AB">
      <w:pPr>
        <w:pStyle w:val="a5"/>
        <w:rPr>
          <w:rFonts w:ascii="Times New Roman" w:hAnsi="Times New Roman" w:cs="Times New Roman"/>
          <w:sz w:val="28"/>
          <w:szCs w:val="28"/>
        </w:rPr>
      </w:pPr>
      <w:r w:rsidRPr="00863917">
        <w:rPr>
          <w:rFonts w:ascii="Times New Roman" w:hAnsi="Times New Roman" w:cs="Times New Roman"/>
          <w:sz w:val="28"/>
          <w:szCs w:val="28"/>
        </w:rPr>
        <w:t xml:space="preserve">     Ярко выступают сквозь красноватую сеть берёзовых ветвей как будто помолодевшие ели и сосны. Они освежены холодными воздухом, мелкими, как пар, дождями и влажными ночными туманами.</w:t>
      </w:r>
    </w:p>
    <w:p w:rsidR="002F15AB" w:rsidRPr="00863917" w:rsidRDefault="002F15AB" w:rsidP="002F15AB">
      <w:pPr>
        <w:pStyle w:val="a5"/>
        <w:rPr>
          <w:rFonts w:ascii="Times New Roman" w:hAnsi="Times New Roman" w:cs="Times New Roman"/>
          <w:sz w:val="28"/>
          <w:szCs w:val="28"/>
        </w:rPr>
      </w:pPr>
      <w:r w:rsidRPr="00863917">
        <w:rPr>
          <w:rFonts w:ascii="Times New Roman" w:hAnsi="Times New Roman" w:cs="Times New Roman"/>
          <w:sz w:val="28"/>
          <w:szCs w:val="28"/>
        </w:rPr>
        <w:t xml:space="preserve">     Устлана земля сухими разновидными и разноцветными листьями: мягкими и пушистыми в сырую погоду, так что не слышно шелеста от ног осторожно ступающего охотника. Но листья эти жёсткие и хрупкие в морозы, так что далеко вскакивают птицы и звери от шороха человеческих шагов.</w:t>
      </w:r>
    </w:p>
    <w:p w:rsidR="002F15AB" w:rsidRPr="00863917" w:rsidRDefault="002F15AB" w:rsidP="002F15AB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863917">
        <w:rPr>
          <w:rFonts w:ascii="Times New Roman" w:hAnsi="Times New Roman" w:cs="Times New Roman"/>
          <w:sz w:val="28"/>
          <w:szCs w:val="28"/>
        </w:rPr>
        <w:t>( 115</w:t>
      </w:r>
      <w:proofErr w:type="gramEnd"/>
      <w:r w:rsidRPr="00863917">
        <w:rPr>
          <w:rFonts w:ascii="Times New Roman" w:hAnsi="Times New Roman" w:cs="Times New Roman"/>
          <w:sz w:val="28"/>
          <w:szCs w:val="28"/>
        </w:rPr>
        <w:t xml:space="preserve"> слов)</w:t>
      </w:r>
    </w:p>
    <w:p w:rsidR="002F15AB" w:rsidRPr="00863917" w:rsidRDefault="002F15AB" w:rsidP="002F15AB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863917">
        <w:rPr>
          <w:rFonts w:ascii="Times New Roman" w:hAnsi="Times New Roman" w:cs="Times New Roman"/>
          <w:sz w:val="28"/>
          <w:szCs w:val="28"/>
        </w:rPr>
        <w:t>( С.Аксаков</w:t>
      </w:r>
      <w:proofErr w:type="gramEnd"/>
      <w:r w:rsidRPr="00863917">
        <w:rPr>
          <w:rFonts w:ascii="Times New Roman" w:hAnsi="Times New Roman" w:cs="Times New Roman"/>
          <w:sz w:val="28"/>
          <w:szCs w:val="28"/>
        </w:rPr>
        <w:t>)</w:t>
      </w:r>
    </w:p>
    <w:p w:rsidR="002F15AB" w:rsidRPr="00863917" w:rsidRDefault="004C615E" w:rsidP="002F15A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63917">
        <w:rPr>
          <w:rFonts w:ascii="Times New Roman" w:hAnsi="Times New Roman" w:cs="Times New Roman"/>
          <w:sz w:val="28"/>
          <w:szCs w:val="28"/>
        </w:rPr>
        <w:t>2.Определи тип текста</w:t>
      </w:r>
      <w:r w:rsidR="002F15AB" w:rsidRPr="00863917">
        <w:rPr>
          <w:rFonts w:ascii="Times New Roman" w:hAnsi="Times New Roman" w:cs="Times New Roman"/>
          <w:sz w:val="28"/>
          <w:szCs w:val="28"/>
        </w:rPr>
        <w:t xml:space="preserve">: повествование, </w:t>
      </w:r>
      <w:r w:rsidR="002F15AB" w:rsidRPr="00863917">
        <w:rPr>
          <w:rFonts w:ascii="Times New Roman" w:hAnsi="Times New Roman" w:cs="Times New Roman"/>
          <w:color w:val="FF0000"/>
          <w:sz w:val="28"/>
          <w:szCs w:val="28"/>
        </w:rPr>
        <w:t>описание,</w:t>
      </w:r>
      <w:r w:rsidR="002F15AB" w:rsidRPr="00863917">
        <w:rPr>
          <w:rFonts w:ascii="Times New Roman" w:hAnsi="Times New Roman" w:cs="Times New Roman"/>
          <w:sz w:val="28"/>
          <w:szCs w:val="28"/>
        </w:rPr>
        <w:t xml:space="preserve"> рассуждение.</w:t>
      </w:r>
    </w:p>
    <w:p w:rsidR="002F15AB" w:rsidRPr="00863917" w:rsidRDefault="004C615E" w:rsidP="004C615E">
      <w:pPr>
        <w:pStyle w:val="a5"/>
        <w:rPr>
          <w:rFonts w:ascii="Times New Roman" w:hAnsi="Times New Roman" w:cs="Times New Roman"/>
          <w:sz w:val="28"/>
          <w:szCs w:val="28"/>
        </w:rPr>
      </w:pPr>
      <w:r w:rsidRPr="0086391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863917">
        <w:rPr>
          <w:rFonts w:ascii="Times New Roman" w:hAnsi="Times New Roman" w:cs="Times New Roman"/>
          <w:color w:val="FF0000"/>
          <w:sz w:val="28"/>
          <w:szCs w:val="28"/>
          <w:u w:val="single"/>
        </w:rPr>
        <w:t>Описание</w:t>
      </w:r>
      <w:r w:rsidR="002F15AB" w:rsidRPr="00863917">
        <w:rPr>
          <w:rFonts w:ascii="Times New Roman" w:hAnsi="Times New Roman" w:cs="Times New Roman"/>
          <w:sz w:val="28"/>
          <w:szCs w:val="28"/>
        </w:rPr>
        <w:t>_________________________</w:t>
      </w:r>
      <w:r w:rsidRPr="00863917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4C615E" w:rsidRPr="00863917" w:rsidRDefault="004C615E" w:rsidP="002F15AB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F15AB" w:rsidRPr="00863917" w:rsidRDefault="002F15AB" w:rsidP="002F15AB">
      <w:pPr>
        <w:pStyle w:val="a5"/>
        <w:rPr>
          <w:rFonts w:ascii="Times New Roman" w:hAnsi="Times New Roman" w:cs="Times New Roman"/>
          <w:sz w:val="28"/>
          <w:szCs w:val="28"/>
        </w:rPr>
      </w:pPr>
      <w:r w:rsidRPr="00863917">
        <w:rPr>
          <w:rFonts w:ascii="Times New Roman" w:hAnsi="Times New Roman" w:cs="Times New Roman"/>
          <w:sz w:val="28"/>
          <w:szCs w:val="28"/>
        </w:rPr>
        <w:t>3.Определи главную тему текста.</w:t>
      </w:r>
    </w:p>
    <w:p w:rsidR="004C615E" w:rsidRPr="00863917" w:rsidRDefault="004C615E" w:rsidP="002F15AB">
      <w:pPr>
        <w:pStyle w:val="a5"/>
        <w:rPr>
          <w:rFonts w:ascii="Times New Roman" w:hAnsi="Times New Roman" w:cs="Times New Roman"/>
          <w:sz w:val="28"/>
          <w:szCs w:val="28"/>
        </w:rPr>
      </w:pPr>
      <w:r w:rsidRPr="00863917">
        <w:rPr>
          <w:rFonts w:ascii="Times New Roman" w:hAnsi="Times New Roman" w:cs="Times New Roman"/>
          <w:color w:val="FF0000"/>
          <w:sz w:val="28"/>
          <w:szCs w:val="28"/>
          <w:u w:val="single"/>
        </w:rPr>
        <w:t>Глубокая осень</w:t>
      </w:r>
      <w:r w:rsidRPr="00863917">
        <w:rPr>
          <w:rFonts w:ascii="Times New Roman" w:hAnsi="Times New Roman" w:cs="Times New Roman"/>
          <w:sz w:val="28"/>
          <w:szCs w:val="28"/>
        </w:rPr>
        <w:t xml:space="preserve">_______________________________________________ </w:t>
      </w:r>
    </w:p>
    <w:p w:rsidR="004C615E" w:rsidRPr="00863917" w:rsidRDefault="004C615E" w:rsidP="002F15AB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F15AB" w:rsidRPr="00863917" w:rsidRDefault="002F15AB" w:rsidP="002F15AB">
      <w:pPr>
        <w:pStyle w:val="a5"/>
        <w:rPr>
          <w:rFonts w:ascii="Times New Roman" w:hAnsi="Times New Roman" w:cs="Times New Roman"/>
          <w:sz w:val="28"/>
          <w:szCs w:val="28"/>
        </w:rPr>
      </w:pPr>
      <w:r w:rsidRPr="00863917">
        <w:rPr>
          <w:rFonts w:ascii="Times New Roman" w:hAnsi="Times New Roman" w:cs="Times New Roman"/>
          <w:sz w:val="28"/>
          <w:szCs w:val="28"/>
        </w:rPr>
        <w:t>4.Используя текст, допиши недостающие в схеме слова.</w:t>
      </w:r>
    </w:p>
    <w:p w:rsidR="002F15AB" w:rsidRPr="00863917" w:rsidRDefault="002F15AB" w:rsidP="002F15AB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F15AB" w:rsidRPr="00863917" w:rsidRDefault="006D69F0" w:rsidP="002F15AB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242" type="#_x0000_t32" style="position:absolute;margin-left:73.2pt;margin-top:7.3pt;width:27.6pt;height:20.1pt;flip:y;z-index:251857920" o:connectortype="straight">
            <v:stroke endarrow="block"/>
          </v:shape>
        </w:pict>
      </w:r>
      <w:r w:rsidR="002F15AB" w:rsidRPr="00863917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4C615E" w:rsidRPr="00863917">
        <w:rPr>
          <w:rFonts w:ascii="Times New Roman" w:hAnsi="Times New Roman" w:cs="Times New Roman"/>
          <w:sz w:val="28"/>
          <w:szCs w:val="28"/>
        </w:rPr>
        <w:t xml:space="preserve">        берёзы </w:t>
      </w:r>
      <w:r w:rsidR="004C615E" w:rsidRPr="00863917">
        <w:rPr>
          <w:rFonts w:ascii="Times New Roman" w:hAnsi="Times New Roman" w:cs="Times New Roman"/>
          <w:b/>
          <w:sz w:val="28"/>
          <w:szCs w:val="28"/>
          <w:u w:val="single"/>
        </w:rPr>
        <w:t>увядшие</w:t>
      </w:r>
      <w:r w:rsidR="004C615E" w:rsidRPr="0086391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C615E" w:rsidRPr="00863917">
        <w:rPr>
          <w:rFonts w:ascii="Times New Roman" w:hAnsi="Times New Roman" w:cs="Times New Roman"/>
          <w:sz w:val="28"/>
          <w:szCs w:val="28"/>
        </w:rPr>
        <w:t xml:space="preserve">и </w:t>
      </w:r>
      <w:r w:rsidR="004C615E" w:rsidRPr="00863917">
        <w:rPr>
          <w:rFonts w:ascii="Times New Roman" w:hAnsi="Times New Roman" w:cs="Times New Roman"/>
          <w:b/>
          <w:sz w:val="28"/>
          <w:szCs w:val="28"/>
          <w:u w:val="single"/>
        </w:rPr>
        <w:t>желтоватые</w:t>
      </w:r>
      <w:r w:rsidR="002F15AB" w:rsidRPr="00863917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2F15AB" w:rsidRPr="00863917" w:rsidRDefault="006D69F0" w:rsidP="002F15AB">
      <w:pPr>
        <w:pStyle w:val="a5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244" type="#_x0000_t32" style="position:absolute;margin-left:73.2pt;margin-top:9.05pt;width:27.6pt;height:18.35pt;z-index:251859968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243" type="#_x0000_t32" style="position:absolute;margin-left:73.2pt;margin-top:9.05pt;width:27.6pt;height:0;z-index:251858944" o:connectortype="straight">
            <v:stroke endarrow="block"/>
          </v:shape>
        </w:pict>
      </w:r>
      <w:r w:rsidR="002F15AB" w:rsidRPr="00863917">
        <w:rPr>
          <w:rFonts w:ascii="Times New Roman" w:hAnsi="Times New Roman" w:cs="Times New Roman"/>
          <w:sz w:val="28"/>
          <w:szCs w:val="28"/>
        </w:rPr>
        <w:t xml:space="preserve">ЛИСТЬЯ      </w:t>
      </w:r>
      <w:r w:rsidR="004C615E" w:rsidRPr="00863917">
        <w:rPr>
          <w:rFonts w:ascii="Times New Roman" w:hAnsi="Times New Roman" w:cs="Times New Roman"/>
          <w:sz w:val="28"/>
          <w:szCs w:val="28"/>
        </w:rPr>
        <w:t xml:space="preserve">    в сырую погоду </w:t>
      </w:r>
      <w:r w:rsidR="004C615E" w:rsidRPr="00863917">
        <w:rPr>
          <w:rFonts w:ascii="Times New Roman" w:hAnsi="Times New Roman" w:cs="Times New Roman"/>
          <w:b/>
          <w:sz w:val="28"/>
          <w:szCs w:val="28"/>
          <w:u w:val="single"/>
        </w:rPr>
        <w:t>мягкие</w:t>
      </w:r>
      <w:r w:rsidR="004C615E" w:rsidRPr="00863917">
        <w:rPr>
          <w:rFonts w:ascii="Times New Roman" w:hAnsi="Times New Roman" w:cs="Times New Roman"/>
          <w:sz w:val="28"/>
          <w:szCs w:val="28"/>
        </w:rPr>
        <w:t xml:space="preserve"> и </w:t>
      </w:r>
      <w:r w:rsidR="004C615E" w:rsidRPr="00863917">
        <w:rPr>
          <w:rFonts w:ascii="Times New Roman" w:hAnsi="Times New Roman" w:cs="Times New Roman"/>
          <w:b/>
          <w:sz w:val="28"/>
          <w:szCs w:val="28"/>
          <w:u w:val="single"/>
        </w:rPr>
        <w:t>пухлые</w:t>
      </w:r>
      <w:r w:rsidR="002F15AB" w:rsidRPr="00863917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p w:rsidR="00091A0B" w:rsidRPr="00863917" w:rsidRDefault="002F15AB" w:rsidP="002F15AB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863917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4C615E" w:rsidRPr="00863917">
        <w:rPr>
          <w:rFonts w:ascii="Times New Roman" w:hAnsi="Times New Roman" w:cs="Times New Roman"/>
          <w:sz w:val="28"/>
          <w:szCs w:val="28"/>
        </w:rPr>
        <w:t xml:space="preserve">       в морозы </w:t>
      </w:r>
      <w:r w:rsidR="004C615E" w:rsidRPr="00863917">
        <w:rPr>
          <w:rFonts w:ascii="Times New Roman" w:hAnsi="Times New Roman" w:cs="Times New Roman"/>
          <w:b/>
          <w:sz w:val="28"/>
          <w:szCs w:val="28"/>
          <w:u w:val="single"/>
        </w:rPr>
        <w:t>жесткие</w:t>
      </w:r>
      <w:r w:rsidR="00091A0B" w:rsidRPr="00863917">
        <w:rPr>
          <w:rFonts w:ascii="Times New Roman" w:hAnsi="Times New Roman" w:cs="Times New Roman"/>
          <w:sz w:val="28"/>
          <w:szCs w:val="28"/>
        </w:rPr>
        <w:t xml:space="preserve"> </w:t>
      </w:r>
      <w:r w:rsidR="004C615E" w:rsidRPr="00863917">
        <w:rPr>
          <w:rFonts w:ascii="Times New Roman" w:hAnsi="Times New Roman" w:cs="Times New Roman"/>
          <w:sz w:val="28"/>
          <w:szCs w:val="28"/>
        </w:rPr>
        <w:t xml:space="preserve">и </w:t>
      </w:r>
      <w:r w:rsidR="004C615E" w:rsidRPr="00863917">
        <w:rPr>
          <w:rFonts w:ascii="Times New Roman" w:hAnsi="Times New Roman" w:cs="Times New Roman"/>
          <w:b/>
          <w:sz w:val="28"/>
          <w:szCs w:val="28"/>
          <w:u w:val="single"/>
        </w:rPr>
        <w:t>хрупкие</w:t>
      </w:r>
      <w:r w:rsidRPr="00863917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p w:rsidR="00091A0B" w:rsidRPr="00863917" w:rsidRDefault="00091A0B" w:rsidP="002F15AB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091A0B" w:rsidRPr="00863917" w:rsidRDefault="00091A0B" w:rsidP="002F15AB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F15AB" w:rsidRPr="00863917" w:rsidRDefault="002F15AB" w:rsidP="002F15AB">
      <w:pPr>
        <w:pStyle w:val="a5"/>
        <w:rPr>
          <w:rFonts w:ascii="Times New Roman" w:hAnsi="Times New Roman" w:cs="Times New Roman"/>
          <w:sz w:val="28"/>
          <w:szCs w:val="28"/>
        </w:rPr>
      </w:pPr>
      <w:r w:rsidRPr="00863917">
        <w:rPr>
          <w:rFonts w:ascii="Times New Roman" w:hAnsi="Times New Roman" w:cs="Times New Roman"/>
          <w:sz w:val="28"/>
          <w:szCs w:val="28"/>
        </w:rPr>
        <w:t>5.Из первого абзаца выпиши предложение, содержание которого соответствует рисунку.</w:t>
      </w:r>
    </w:p>
    <w:p w:rsidR="002F15AB" w:rsidRPr="00863917" w:rsidRDefault="002F15AB" w:rsidP="002F15AB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F15AB" w:rsidRPr="00863917" w:rsidRDefault="002F15AB" w:rsidP="002F15AB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091A0B" w:rsidRPr="00863917" w:rsidRDefault="002F15AB" w:rsidP="002F15AB">
      <w:pPr>
        <w:pStyle w:val="a5"/>
        <w:rPr>
          <w:rFonts w:ascii="Times New Roman" w:hAnsi="Times New Roman" w:cs="Times New Roman"/>
          <w:sz w:val="28"/>
          <w:szCs w:val="28"/>
          <w:u w:val="single"/>
        </w:rPr>
      </w:pPr>
      <w:r w:rsidRPr="0086391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163117" cy="1576670"/>
            <wp:effectExtent l="0" t="0" r="0" b="0"/>
            <wp:docPr id="13" name="Рисунок 13" descr="C:\Users\Администратор\Desktop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C:\Users\Администратор\Desktop\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0056" cy="15860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391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141171" cy="1462666"/>
            <wp:effectExtent l="0" t="0" r="0" b="0"/>
            <wp:docPr id="12" name="Рисунок 12" descr="D:\школа\школа\НАЧАЛЬНАЯ ШКОЛА\4 класс\4 класс документация\КРУЖОК\осень\5328c873d3470e351e602ea7cba851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D:\школа\школа\НАЧАЛЬНАЯ ШКОЛА\4 класс\4 класс документация\КРУЖОК\осень\5328c873d3470e351e602ea7cba85180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0544" cy="1474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15AB" w:rsidRPr="00863917" w:rsidRDefault="00091A0B" w:rsidP="002F15AB">
      <w:pPr>
        <w:pStyle w:val="a5"/>
        <w:rPr>
          <w:rFonts w:ascii="Times New Roman" w:hAnsi="Times New Roman" w:cs="Times New Roman"/>
          <w:sz w:val="28"/>
          <w:szCs w:val="28"/>
        </w:rPr>
      </w:pPr>
      <w:r w:rsidRPr="00863917">
        <w:rPr>
          <w:rFonts w:ascii="Times New Roman" w:hAnsi="Times New Roman" w:cs="Times New Roman"/>
          <w:sz w:val="28"/>
          <w:szCs w:val="28"/>
          <w:u w:val="single"/>
        </w:rPr>
        <w:t>Серое небо, низкие, тяжелые, влажные облака; голы и прозрачны становятся сады, рощи и леса</w:t>
      </w:r>
      <w:r w:rsidR="002F15AB" w:rsidRPr="00863917">
        <w:rPr>
          <w:rFonts w:ascii="Times New Roman" w:hAnsi="Times New Roman" w:cs="Times New Roman"/>
          <w:sz w:val="28"/>
          <w:szCs w:val="28"/>
          <w:u w:val="single"/>
        </w:rPr>
        <w:t>6.Запиши, с чем сравнивает автор мелкие осенние дожди</w:t>
      </w:r>
      <w:r w:rsidR="002F15AB" w:rsidRPr="00863917">
        <w:rPr>
          <w:rFonts w:ascii="Times New Roman" w:hAnsi="Times New Roman" w:cs="Times New Roman"/>
          <w:sz w:val="28"/>
          <w:szCs w:val="28"/>
        </w:rPr>
        <w:t>.</w:t>
      </w:r>
    </w:p>
    <w:p w:rsidR="00091A0B" w:rsidRPr="00863917" w:rsidRDefault="00091A0B" w:rsidP="002F15AB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091A0B" w:rsidRPr="00863917" w:rsidRDefault="00091A0B" w:rsidP="002F15AB">
      <w:pPr>
        <w:pStyle w:val="a5"/>
        <w:rPr>
          <w:rFonts w:ascii="Times New Roman" w:hAnsi="Times New Roman" w:cs="Times New Roman"/>
          <w:sz w:val="28"/>
          <w:szCs w:val="28"/>
        </w:rPr>
      </w:pPr>
      <w:r w:rsidRPr="00863917">
        <w:rPr>
          <w:rFonts w:ascii="Times New Roman" w:hAnsi="Times New Roman" w:cs="Times New Roman"/>
          <w:sz w:val="28"/>
          <w:szCs w:val="28"/>
        </w:rPr>
        <w:lastRenderedPageBreak/>
        <w:t>6.Запиши, с чем сравнивает автор мелкие осенние дожди.</w:t>
      </w:r>
    </w:p>
    <w:p w:rsidR="00091A0B" w:rsidRPr="00863917" w:rsidRDefault="00091A0B" w:rsidP="002F15AB">
      <w:pPr>
        <w:pStyle w:val="a5"/>
        <w:rPr>
          <w:rFonts w:ascii="Times New Roman" w:hAnsi="Times New Roman" w:cs="Times New Roman"/>
          <w:sz w:val="28"/>
          <w:szCs w:val="28"/>
          <w:u w:val="single"/>
        </w:rPr>
      </w:pPr>
    </w:p>
    <w:p w:rsidR="00091A0B" w:rsidRPr="00863917" w:rsidRDefault="00091A0B" w:rsidP="002F15AB">
      <w:pPr>
        <w:pStyle w:val="a5"/>
        <w:rPr>
          <w:rFonts w:ascii="Times New Roman" w:hAnsi="Times New Roman" w:cs="Times New Roman"/>
          <w:sz w:val="28"/>
          <w:szCs w:val="28"/>
          <w:u w:val="single"/>
        </w:rPr>
      </w:pPr>
      <w:r w:rsidRPr="00863917">
        <w:rPr>
          <w:rFonts w:ascii="Times New Roman" w:hAnsi="Times New Roman" w:cs="Times New Roman"/>
          <w:sz w:val="28"/>
          <w:szCs w:val="28"/>
          <w:u w:val="single"/>
        </w:rPr>
        <w:t>Мелкие, как пар, дожди.</w:t>
      </w:r>
    </w:p>
    <w:p w:rsidR="00091A0B" w:rsidRPr="00863917" w:rsidRDefault="00091A0B" w:rsidP="002F15AB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F15AB" w:rsidRPr="00863917" w:rsidRDefault="002F15AB" w:rsidP="002F15AB">
      <w:pPr>
        <w:pStyle w:val="a5"/>
        <w:rPr>
          <w:rFonts w:ascii="Times New Roman" w:hAnsi="Times New Roman" w:cs="Times New Roman"/>
          <w:sz w:val="28"/>
          <w:szCs w:val="28"/>
        </w:rPr>
      </w:pPr>
      <w:r w:rsidRPr="00863917">
        <w:rPr>
          <w:rFonts w:ascii="Times New Roman" w:hAnsi="Times New Roman" w:cs="Times New Roman"/>
          <w:sz w:val="28"/>
          <w:szCs w:val="28"/>
        </w:rPr>
        <w:t>7. Используя текст, составь словосочетания.</w:t>
      </w:r>
    </w:p>
    <w:p w:rsidR="002F15AB" w:rsidRPr="00863917" w:rsidRDefault="00091A0B" w:rsidP="002F15AB">
      <w:pPr>
        <w:pStyle w:val="a5"/>
        <w:rPr>
          <w:rFonts w:ascii="Times New Roman" w:hAnsi="Times New Roman" w:cs="Times New Roman"/>
          <w:sz w:val="28"/>
          <w:szCs w:val="28"/>
          <w:u w:val="single"/>
        </w:rPr>
      </w:pPr>
      <w:proofErr w:type="gramStart"/>
      <w:r w:rsidRPr="00863917">
        <w:rPr>
          <w:rFonts w:ascii="Times New Roman" w:hAnsi="Times New Roman" w:cs="Times New Roman"/>
          <w:sz w:val="28"/>
          <w:szCs w:val="28"/>
        </w:rPr>
        <w:t>Ели  (</w:t>
      </w:r>
      <w:proofErr w:type="gramEnd"/>
      <w:r w:rsidRPr="00863917">
        <w:rPr>
          <w:rFonts w:ascii="Times New Roman" w:hAnsi="Times New Roman" w:cs="Times New Roman"/>
          <w:sz w:val="28"/>
          <w:szCs w:val="28"/>
        </w:rPr>
        <w:t xml:space="preserve">КАКИЕ?) - </w:t>
      </w:r>
      <w:r w:rsidRPr="00863917">
        <w:rPr>
          <w:rFonts w:ascii="Times New Roman" w:hAnsi="Times New Roman" w:cs="Times New Roman"/>
          <w:sz w:val="28"/>
          <w:szCs w:val="28"/>
          <w:u w:val="single"/>
        </w:rPr>
        <w:t>помолодевшие</w:t>
      </w:r>
    </w:p>
    <w:p w:rsidR="002F15AB" w:rsidRPr="00863917" w:rsidRDefault="00091A0B" w:rsidP="002F15AB">
      <w:pPr>
        <w:pStyle w:val="a5"/>
        <w:rPr>
          <w:rFonts w:ascii="Times New Roman" w:hAnsi="Times New Roman" w:cs="Times New Roman"/>
          <w:sz w:val="28"/>
          <w:szCs w:val="28"/>
          <w:u w:val="single"/>
        </w:rPr>
      </w:pPr>
      <w:r w:rsidRPr="00863917">
        <w:rPr>
          <w:rFonts w:ascii="Times New Roman" w:hAnsi="Times New Roman" w:cs="Times New Roman"/>
          <w:sz w:val="28"/>
          <w:szCs w:val="28"/>
        </w:rPr>
        <w:t xml:space="preserve">Туманами (КАКИМИ?) – </w:t>
      </w:r>
      <w:r w:rsidRPr="00863917">
        <w:rPr>
          <w:rFonts w:ascii="Times New Roman" w:hAnsi="Times New Roman" w:cs="Times New Roman"/>
          <w:sz w:val="28"/>
          <w:szCs w:val="28"/>
          <w:u w:val="single"/>
        </w:rPr>
        <w:t>влажными, ночными</w:t>
      </w:r>
    </w:p>
    <w:p w:rsidR="002F15AB" w:rsidRPr="00863917" w:rsidRDefault="00091A0B" w:rsidP="002F15AB">
      <w:pPr>
        <w:pStyle w:val="a5"/>
        <w:rPr>
          <w:rFonts w:ascii="Times New Roman" w:hAnsi="Times New Roman" w:cs="Times New Roman"/>
          <w:sz w:val="28"/>
          <w:szCs w:val="28"/>
          <w:u w:val="single"/>
        </w:rPr>
      </w:pPr>
      <w:r w:rsidRPr="00863917">
        <w:rPr>
          <w:rFonts w:ascii="Times New Roman" w:hAnsi="Times New Roman" w:cs="Times New Roman"/>
          <w:sz w:val="28"/>
          <w:szCs w:val="28"/>
        </w:rPr>
        <w:t xml:space="preserve">Вскакивают (ОТ ЧЕГО?) – </w:t>
      </w:r>
      <w:r w:rsidRPr="00863917">
        <w:rPr>
          <w:rFonts w:ascii="Times New Roman" w:hAnsi="Times New Roman" w:cs="Times New Roman"/>
          <w:sz w:val="28"/>
          <w:szCs w:val="28"/>
          <w:u w:val="single"/>
        </w:rPr>
        <w:t>от шороха</w:t>
      </w:r>
    </w:p>
    <w:p w:rsidR="002F15AB" w:rsidRPr="00863917" w:rsidRDefault="002F15AB" w:rsidP="002F15AB">
      <w:pPr>
        <w:pStyle w:val="a5"/>
        <w:rPr>
          <w:rFonts w:ascii="Times New Roman" w:hAnsi="Times New Roman" w:cs="Times New Roman"/>
          <w:sz w:val="28"/>
          <w:szCs w:val="28"/>
        </w:rPr>
      </w:pPr>
      <w:r w:rsidRPr="00863917">
        <w:rPr>
          <w:rFonts w:ascii="Times New Roman" w:hAnsi="Times New Roman" w:cs="Times New Roman"/>
          <w:sz w:val="28"/>
          <w:szCs w:val="28"/>
        </w:rPr>
        <w:t>8. Из двух слов образуй одно. Во вновь образованных словах выдели корень.</w:t>
      </w:r>
    </w:p>
    <w:p w:rsidR="006C6869" w:rsidRPr="00863917" w:rsidRDefault="00091A0B" w:rsidP="002F15AB">
      <w:pPr>
        <w:pStyle w:val="a5"/>
        <w:rPr>
          <w:rFonts w:ascii="Times New Roman" w:hAnsi="Times New Roman" w:cs="Times New Roman"/>
          <w:sz w:val="28"/>
          <w:szCs w:val="28"/>
          <w:u w:val="single"/>
        </w:rPr>
      </w:pPr>
      <w:r w:rsidRPr="00863917">
        <w:rPr>
          <w:rFonts w:ascii="Times New Roman" w:hAnsi="Times New Roman" w:cs="Times New Roman"/>
          <w:sz w:val="28"/>
          <w:szCs w:val="28"/>
        </w:rPr>
        <w:t xml:space="preserve">ЛИСТ, ПАДАТЬ </w:t>
      </w:r>
      <w:r w:rsidR="006C6869" w:rsidRPr="00863917">
        <w:rPr>
          <w:rFonts w:ascii="Times New Roman" w:hAnsi="Times New Roman" w:cs="Times New Roman"/>
          <w:sz w:val="28"/>
          <w:szCs w:val="28"/>
        </w:rPr>
        <w:t>–</w:t>
      </w:r>
      <w:r w:rsidRPr="00863917">
        <w:rPr>
          <w:rFonts w:ascii="Times New Roman" w:hAnsi="Times New Roman" w:cs="Times New Roman"/>
          <w:sz w:val="28"/>
          <w:szCs w:val="28"/>
        </w:rPr>
        <w:t xml:space="preserve"> </w:t>
      </w:r>
      <w:r w:rsidRPr="00863917">
        <w:rPr>
          <w:rFonts w:ascii="Times New Roman" w:hAnsi="Times New Roman" w:cs="Times New Roman"/>
          <w:sz w:val="28"/>
          <w:szCs w:val="28"/>
          <w:u w:val="single"/>
        </w:rPr>
        <w:t>листопад</w:t>
      </w:r>
    </w:p>
    <w:p w:rsidR="002F15AB" w:rsidRPr="00863917" w:rsidRDefault="00091A0B" w:rsidP="002F15AB">
      <w:pPr>
        <w:pStyle w:val="a5"/>
        <w:rPr>
          <w:rFonts w:ascii="Times New Roman" w:hAnsi="Times New Roman" w:cs="Times New Roman"/>
          <w:sz w:val="28"/>
          <w:szCs w:val="28"/>
          <w:u w:val="single"/>
        </w:rPr>
      </w:pPr>
      <w:r w:rsidRPr="00863917">
        <w:rPr>
          <w:rFonts w:ascii="Times New Roman" w:hAnsi="Times New Roman" w:cs="Times New Roman"/>
          <w:sz w:val="28"/>
          <w:szCs w:val="28"/>
        </w:rPr>
        <w:t xml:space="preserve">ВОДА, ВОРОТИТЬ - </w:t>
      </w:r>
      <w:r w:rsidRPr="00863917">
        <w:rPr>
          <w:rFonts w:ascii="Times New Roman" w:hAnsi="Times New Roman" w:cs="Times New Roman"/>
          <w:sz w:val="28"/>
          <w:szCs w:val="28"/>
          <w:u w:val="single"/>
        </w:rPr>
        <w:t>водоворот</w:t>
      </w:r>
    </w:p>
    <w:p w:rsidR="002F15AB" w:rsidRPr="00863917" w:rsidRDefault="00091A0B" w:rsidP="002F15AB">
      <w:pPr>
        <w:pStyle w:val="a5"/>
        <w:rPr>
          <w:rFonts w:ascii="Times New Roman" w:hAnsi="Times New Roman" w:cs="Times New Roman"/>
          <w:sz w:val="28"/>
          <w:szCs w:val="28"/>
        </w:rPr>
      </w:pPr>
      <w:r w:rsidRPr="00863917">
        <w:rPr>
          <w:rFonts w:ascii="Times New Roman" w:hAnsi="Times New Roman" w:cs="Times New Roman"/>
          <w:sz w:val="28"/>
          <w:szCs w:val="28"/>
        </w:rPr>
        <w:t xml:space="preserve">ЗМЕЯ, ЛОВИТЬ – </w:t>
      </w:r>
      <w:r w:rsidRPr="00863917">
        <w:rPr>
          <w:rFonts w:ascii="Times New Roman" w:hAnsi="Times New Roman" w:cs="Times New Roman"/>
          <w:sz w:val="28"/>
          <w:szCs w:val="28"/>
          <w:u w:val="single"/>
        </w:rPr>
        <w:t xml:space="preserve">змеелов </w:t>
      </w:r>
    </w:p>
    <w:p w:rsidR="002F15AB" w:rsidRPr="00863917" w:rsidRDefault="00091A0B" w:rsidP="002F15AB">
      <w:pPr>
        <w:pStyle w:val="a5"/>
        <w:rPr>
          <w:rFonts w:ascii="Times New Roman" w:hAnsi="Times New Roman" w:cs="Times New Roman"/>
          <w:sz w:val="28"/>
          <w:szCs w:val="28"/>
          <w:u w:val="single"/>
        </w:rPr>
      </w:pPr>
      <w:r w:rsidRPr="00863917">
        <w:rPr>
          <w:rFonts w:ascii="Times New Roman" w:hAnsi="Times New Roman" w:cs="Times New Roman"/>
          <w:sz w:val="28"/>
          <w:szCs w:val="28"/>
        </w:rPr>
        <w:t xml:space="preserve">РАЗНЫЙ, ЦВЕТ - </w:t>
      </w:r>
      <w:r w:rsidRPr="00863917">
        <w:rPr>
          <w:rFonts w:ascii="Times New Roman" w:hAnsi="Times New Roman" w:cs="Times New Roman"/>
          <w:sz w:val="28"/>
          <w:szCs w:val="28"/>
          <w:u w:val="single"/>
        </w:rPr>
        <w:t>разноцветный</w:t>
      </w:r>
    </w:p>
    <w:p w:rsidR="002F15AB" w:rsidRPr="00863917" w:rsidRDefault="002F15AB" w:rsidP="002F15AB">
      <w:pPr>
        <w:pStyle w:val="a5"/>
        <w:rPr>
          <w:rFonts w:ascii="Times New Roman" w:hAnsi="Times New Roman" w:cs="Times New Roman"/>
          <w:sz w:val="28"/>
          <w:szCs w:val="28"/>
        </w:rPr>
      </w:pPr>
      <w:r w:rsidRPr="00863917">
        <w:rPr>
          <w:rFonts w:ascii="Times New Roman" w:hAnsi="Times New Roman" w:cs="Times New Roman"/>
          <w:sz w:val="28"/>
          <w:szCs w:val="28"/>
        </w:rPr>
        <w:t>9.Спиши предложение, раскрывая скобки и вставляя пропущенные буквы. Разбери предложение по членам предложения и частям речи.</w:t>
      </w:r>
    </w:p>
    <w:p w:rsidR="00816BD3" w:rsidRPr="00863917" w:rsidRDefault="00816BD3" w:rsidP="002F15AB">
      <w:pPr>
        <w:pStyle w:val="a5"/>
        <w:rPr>
          <w:rFonts w:ascii="Times New Roman" w:hAnsi="Times New Roman" w:cs="Times New Roman"/>
          <w:i/>
          <w:sz w:val="28"/>
          <w:szCs w:val="28"/>
        </w:rPr>
      </w:pPr>
      <w:r w:rsidRPr="00863917">
        <w:rPr>
          <w:rFonts w:ascii="Times New Roman" w:hAnsi="Times New Roman" w:cs="Times New Roman"/>
          <w:i/>
          <w:sz w:val="28"/>
          <w:szCs w:val="28"/>
        </w:rPr>
        <w:t xml:space="preserve"> По синему небу про</w:t>
      </w:r>
      <w:r w:rsidR="002F15AB" w:rsidRPr="00863917">
        <w:rPr>
          <w:rFonts w:ascii="Times New Roman" w:hAnsi="Times New Roman" w:cs="Times New Roman"/>
          <w:i/>
          <w:sz w:val="28"/>
          <w:szCs w:val="28"/>
        </w:rPr>
        <w:t>плывают</w:t>
      </w:r>
      <w:r w:rsidRPr="00863917">
        <w:rPr>
          <w:rFonts w:ascii="Times New Roman" w:hAnsi="Times New Roman" w:cs="Times New Roman"/>
          <w:i/>
          <w:sz w:val="28"/>
          <w:szCs w:val="28"/>
        </w:rPr>
        <w:t xml:space="preserve"> низкие тя</w:t>
      </w:r>
      <w:r w:rsidR="002F15AB" w:rsidRPr="00863917">
        <w:rPr>
          <w:rFonts w:ascii="Times New Roman" w:hAnsi="Times New Roman" w:cs="Times New Roman"/>
          <w:i/>
          <w:sz w:val="28"/>
          <w:szCs w:val="28"/>
        </w:rPr>
        <w:t xml:space="preserve">жёлые </w:t>
      </w:r>
      <w:r w:rsidRPr="00863917">
        <w:rPr>
          <w:rFonts w:ascii="Times New Roman" w:hAnsi="Times New Roman" w:cs="Times New Roman"/>
          <w:i/>
          <w:sz w:val="28"/>
          <w:szCs w:val="28"/>
        </w:rPr>
        <w:t>о</w:t>
      </w:r>
      <w:r w:rsidR="002F15AB" w:rsidRPr="00863917">
        <w:rPr>
          <w:rFonts w:ascii="Times New Roman" w:hAnsi="Times New Roman" w:cs="Times New Roman"/>
          <w:i/>
          <w:sz w:val="28"/>
          <w:szCs w:val="28"/>
        </w:rPr>
        <w:t>блака.</w:t>
      </w:r>
    </w:p>
    <w:p w:rsidR="002F15AB" w:rsidRPr="00863917" w:rsidRDefault="002F15AB" w:rsidP="002F15AB">
      <w:pPr>
        <w:pStyle w:val="a5"/>
        <w:rPr>
          <w:rFonts w:ascii="Times New Roman" w:hAnsi="Times New Roman" w:cs="Times New Roman"/>
          <w:sz w:val="28"/>
          <w:szCs w:val="28"/>
        </w:rPr>
      </w:pPr>
      <w:r w:rsidRPr="00863917">
        <w:rPr>
          <w:rFonts w:ascii="Times New Roman" w:hAnsi="Times New Roman" w:cs="Times New Roman"/>
          <w:sz w:val="28"/>
          <w:szCs w:val="28"/>
        </w:rPr>
        <w:t>10.Впиши в клеточки имена прилагательные, используемые автором в тексте.</w:t>
      </w:r>
    </w:p>
    <w:p w:rsidR="002F15AB" w:rsidRPr="00863917" w:rsidRDefault="002F15AB" w:rsidP="002F15AB">
      <w:pPr>
        <w:pStyle w:val="a5"/>
        <w:rPr>
          <w:rFonts w:ascii="Times New Roman" w:hAnsi="Times New Roman" w:cs="Times New Roman"/>
          <w:sz w:val="28"/>
          <w:szCs w:val="28"/>
        </w:rPr>
      </w:pPr>
      <w:r w:rsidRPr="00863917">
        <w:rPr>
          <w:rFonts w:ascii="Times New Roman" w:hAnsi="Times New Roman" w:cs="Times New Roman"/>
          <w:sz w:val="28"/>
          <w:szCs w:val="28"/>
        </w:rPr>
        <w:t>Листья разных цветов.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97"/>
        <w:gridCol w:w="797"/>
        <w:gridCol w:w="797"/>
        <w:gridCol w:w="797"/>
        <w:gridCol w:w="797"/>
        <w:gridCol w:w="798"/>
        <w:gridCol w:w="798"/>
        <w:gridCol w:w="798"/>
        <w:gridCol w:w="798"/>
        <w:gridCol w:w="798"/>
        <w:gridCol w:w="798"/>
        <w:gridCol w:w="798"/>
      </w:tblGrid>
      <w:tr w:rsidR="002F15AB" w:rsidRPr="00863917" w:rsidTr="008E720C">
        <w:tc>
          <w:tcPr>
            <w:tcW w:w="797" w:type="dxa"/>
          </w:tcPr>
          <w:p w:rsidR="002F15AB" w:rsidRPr="00863917" w:rsidRDefault="002F15AB" w:rsidP="008E720C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3917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</w:p>
        </w:tc>
        <w:tc>
          <w:tcPr>
            <w:tcW w:w="797" w:type="dxa"/>
          </w:tcPr>
          <w:p w:rsidR="002F15AB" w:rsidRPr="00863917" w:rsidRDefault="00816BD3" w:rsidP="008E720C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3917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797" w:type="dxa"/>
          </w:tcPr>
          <w:p w:rsidR="002F15AB" w:rsidRPr="00863917" w:rsidRDefault="00816BD3" w:rsidP="008E720C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3917">
              <w:rPr>
                <w:rFonts w:ascii="Times New Roman" w:hAnsi="Times New Roman" w:cs="Times New Roman"/>
                <w:b/>
                <w:sz w:val="28"/>
                <w:szCs w:val="28"/>
              </w:rPr>
              <w:t>З</w:t>
            </w:r>
          </w:p>
        </w:tc>
        <w:tc>
          <w:tcPr>
            <w:tcW w:w="797" w:type="dxa"/>
          </w:tcPr>
          <w:p w:rsidR="002F15AB" w:rsidRPr="00863917" w:rsidRDefault="00816BD3" w:rsidP="008E720C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3917"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</w:p>
        </w:tc>
        <w:tc>
          <w:tcPr>
            <w:tcW w:w="797" w:type="dxa"/>
          </w:tcPr>
          <w:p w:rsidR="002F15AB" w:rsidRPr="00863917" w:rsidRDefault="00816BD3" w:rsidP="008E720C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3917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</w:p>
        </w:tc>
        <w:tc>
          <w:tcPr>
            <w:tcW w:w="798" w:type="dxa"/>
          </w:tcPr>
          <w:p w:rsidR="002F15AB" w:rsidRPr="00863917" w:rsidRDefault="00816BD3" w:rsidP="008E720C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3917">
              <w:rPr>
                <w:rFonts w:ascii="Times New Roman" w:hAnsi="Times New Roman" w:cs="Times New Roman"/>
                <w:b/>
                <w:sz w:val="28"/>
                <w:szCs w:val="28"/>
              </w:rPr>
              <w:t>Ц</w:t>
            </w:r>
          </w:p>
        </w:tc>
        <w:tc>
          <w:tcPr>
            <w:tcW w:w="798" w:type="dxa"/>
          </w:tcPr>
          <w:p w:rsidR="002F15AB" w:rsidRPr="00863917" w:rsidRDefault="00816BD3" w:rsidP="008E720C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3917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798" w:type="dxa"/>
          </w:tcPr>
          <w:p w:rsidR="002F15AB" w:rsidRPr="00863917" w:rsidRDefault="00816BD3" w:rsidP="008E720C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3917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</w:p>
        </w:tc>
        <w:tc>
          <w:tcPr>
            <w:tcW w:w="798" w:type="dxa"/>
          </w:tcPr>
          <w:p w:rsidR="002F15AB" w:rsidRPr="00863917" w:rsidRDefault="002F15AB" w:rsidP="008E720C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3917">
              <w:rPr>
                <w:rFonts w:ascii="Times New Roman" w:hAnsi="Times New Roman" w:cs="Times New Roman"/>
                <w:b/>
                <w:sz w:val="28"/>
                <w:szCs w:val="28"/>
              </w:rPr>
              <w:t>Т</w:t>
            </w:r>
          </w:p>
        </w:tc>
        <w:tc>
          <w:tcPr>
            <w:tcW w:w="798" w:type="dxa"/>
          </w:tcPr>
          <w:p w:rsidR="002F15AB" w:rsidRPr="00863917" w:rsidRDefault="002F15AB" w:rsidP="008E720C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3917"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</w:p>
        </w:tc>
        <w:tc>
          <w:tcPr>
            <w:tcW w:w="798" w:type="dxa"/>
          </w:tcPr>
          <w:p w:rsidR="002F15AB" w:rsidRPr="00863917" w:rsidRDefault="002F15AB" w:rsidP="008E720C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3917"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</w:p>
        </w:tc>
        <w:tc>
          <w:tcPr>
            <w:tcW w:w="798" w:type="dxa"/>
          </w:tcPr>
          <w:p w:rsidR="002F15AB" w:rsidRPr="00863917" w:rsidRDefault="002F15AB" w:rsidP="008E720C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3917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</w:p>
        </w:tc>
      </w:tr>
    </w:tbl>
    <w:p w:rsidR="002F15AB" w:rsidRPr="00863917" w:rsidRDefault="002F15AB" w:rsidP="002F15AB">
      <w:pPr>
        <w:pStyle w:val="a5"/>
        <w:rPr>
          <w:rFonts w:ascii="Times New Roman" w:hAnsi="Times New Roman" w:cs="Times New Roman"/>
          <w:sz w:val="28"/>
          <w:szCs w:val="28"/>
        </w:rPr>
      </w:pPr>
      <w:r w:rsidRPr="00863917">
        <w:rPr>
          <w:rFonts w:ascii="Times New Roman" w:hAnsi="Times New Roman" w:cs="Times New Roman"/>
          <w:sz w:val="28"/>
          <w:szCs w:val="28"/>
        </w:rPr>
        <w:t>Листья, имеющие цвет золота.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2F15AB" w:rsidRPr="00863917" w:rsidTr="008E720C">
        <w:tc>
          <w:tcPr>
            <w:tcW w:w="957" w:type="dxa"/>
          </w:tcPr>
          <w:p w:rsidR="002F15AB" w:rsidRPr="00863917" w:rsidRDefault="002F15AB" w:rsidP="008E720C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3917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957" w:type="dxa"/>
          </w:tcPr>
          <w:p w:rsidR="002F15AB" w:rsidRPr="00863917" w:rsidRDefault="00816BD3" w:rsidP="008E720C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3917">
              <w:rPr>
                <w:rFonts w:ascii="Times New Roman" w:hAnsi="Times New Roman" w:cs="Times New Roman"/>
                <w:b/>
                <w:sz w:val="28"/>
                <w:szCs w:val="28"/>
              </w:rPr>
              <w:t>Л</w:t>
            </w:r>
          </w:p>
        </w:tc>
        <w:tc>
          <w:tcPr>
            <w:tcW w:w="957" w:type="dxa"/>
          </w:tcPr>
          <w:p w:rsidR="002F15AB" w:rsidRPr="00863917" w:rsidRDefault="00E44298" w:rsidP="008E720C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3917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</w:p>
        </w:tc>
        <w:tc>
          <w:tcPr>
            <w:tcW w:w="957" w:type="dxa"/>
          </w:tcPr>
          <w:p w:rsidR="002F15AB" w:rsidRPr="00863917" w:rsidRDefault="00E44298" w:rsidP="008E720C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3917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</w:p>
        </w:tc>
        <w:tc>
          <w:tcPr>
            <w:tcW w:w="957" w:type="dxa"/>
          </w:tcPr>
          <w:p w:rsidR="002F15AB" w:rsidRPr="00863917" w:rsidRDefault="00E44298" w:rsidP="008E720C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3917">
              <w:rPr>
                <w:rFonts w:ascii="Times New Roman" w:hAnsi="Times New Roman" w:cs="Times New Roman"/>
                <w:b/>
                <w:sz w:val="28"/>
                <w:szCs w:val="28"/>
              </w:rPr>
              <w:t>Т</w:t>
            </w:r>
          </w:p>
        </w:tc>
        <w:tc>
          <w:tcPr>
            <w:tcW w:w="957" w:type="dxa"/>
          </w:tcPr>
          <w:p w:rsidR="002F15AB" w:rsidRPr="00863917" w:rsidRDefault="00E44298" w:rsidP="008E720C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3917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957" w:type="dxa"/>
          </w:tcPr>
          <w:p w:rsidR="002F15AB" w:rsidRPr="00863917" w:rsidRDefault="002F15AB" w:rsidP="008E720C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3917">
              <w:rPr>
                <w:rFonts w:ascii="Times New Roman" w:hAnsi="Times New Roman" w:cs="Times New Roman"/>
                <w:b/>
                <w:sz w:val="28"/>
                <w:szCs w:val="28"/>
              </w:rPr>
              <w:t>Ю</w:t>
            </w:r>
          </w:p>
        </w:tc>
        <w:tc>
          <w:tcPr>
            <w:tcW w:w="957" w:type="dxa"/>
          </w:tcPr>
          <w:p w:rsidR="002F15AB" w:rsidRPr="00863917" w:rsidRDefault="002F15AB" w:rsidP="008E720C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3917">
              <w:rPr>
                <w:rFonts w:ascii="Times New Roman" w:hAnsi="Times New Roman" w:cs="Times New Roman"/>
                <w:b/>
                <w:sz w:val="28"/>
                <w:szCs w:val="28"/>
              </w:rPr>
              <w:t>Щ</w:t>
            </w:r>
          </w:p>
        </w:tc>
        <w:tc>
          <w:tcPr>
            <w:tcW w:w="957" w:type="dxa"/>
          </w:tcPr>
          <w:p w:rsidR="002F15AB" w:rsidRPr="00863917" w:rsidRDefault="002F15AB" w:rsidP="008E720C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3917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</w:p>
        </w:tc>
        <w:tc>
          <w:tcPr>
            <w:tcW w:w="958" w:type="dxa"/>
          </w:tcPr>
          <w:p w:rsidR="002F15AB" w:rsidRPr="00863917" w:rsidRDefault="002F15AB" w:rsidP="008E720C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3917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</w:p>
        </w:tc>
      </w:tr>
    </w:tbl>
    <w:p w:rsidR="002F15AB" w:rsidRPr="00863917" w:rsidRDefault="002F15AB" w:rsidP="002F15AB">
      <w:pPr>
        <w:pStyle w:val="a5"/>
        <w:rPr>
          <w:rFonts w:ascii="Times New Roman" w:hAnsi="Times New Roman" w:cs="Times New Roman"/>
          <w:sz w:val="28"/>
          <w:szCs w:val="28"/>
        </w:rPr>
      </w:pPr>
      <w:r w:rsidRPr="00863917">
        <w:rPr>
          <w:rFonts w:ascii="Times New Roman" w:hAnsi="Times New Roman" w:cs="Times New Roman"/>
          <w:sz w:val="28"/>
          <w:szCs w:val="28"/>
        </w:rPr>
        <w:t>Листья светло-жёлтого цвета.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2F15AB" w:rsidRPr="00863917" w:rsidTr="008E720C">
        <w:tc>
          <w:tcPr>
            <w:tcW w:w="957" w:type="dxa"/>
          </w:tcPr>
          <w:p w:rsidR="002F15AB" w:rsidRPr="00863917" w:rsidRDefault="002F15AB" w:rsidP="008E720C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3917">
              <w:rPr>
                <w:rFonts w:ascii="Times New Roman" w:hAnsi="Times New Roman" w:cs="Times New Roman"/>
                <w:b/>
                <w:sz w:val="28"/>
                <w:szCs w:val="28"/>
              </w:rPr>
              <w:t>Ж</w:t>
            </w:r>
          </w:p>
        </w:tc>
        <w:tc>
          <w:tcPr>
            <w:tcW w:w="957" w:type="dxa"/>
          </w:tcPr>
          <w:p w:rsidR="002F15AB" w:rsidRPr="00863917" w:rsidRDefault="00E44298" w:rsidP="008E720C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3917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</w:p>
        </w:tc>
        <w:tc>
          <w:tcPr>
            <w:tcW w:w="957" w:type="dxa"/>
          </w:tcPr>
          <w:p w:rsidR="002F15AB" w:rsidRPr="00863917" w:rsidRDefault="00E44298" w:rsidP="008E720C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3917">
              <w:rPr>
                <w:rFonts w:ascii="Times New Roman" w:hAnsi="Times New Roman" w:cs="Times New Roman"/>
                <w:b/>
                <w:sz w:val="28"/>
                <w:szCs w:val="28"/>
              </w:rPr>
              <w:t>Л</w:t>
            </w:r>
          </w:p>
        </w:tc>
        <w:tc>
          <w:tcPr>
            <w:tcW w:w="957" w:type="dxa"/>
          </w:tcPr>
          <w:p w:rsidR="002F15AB" w:rsidRPr="00863917" w:rsidRDefault="00E44298" w:rsidP="008E720C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3917">
              <w:rPr>
                <w:rFonts w:ascii="Times New Roman" w:hAnsi="Times New Roman" w:cs="Times New Roman"/>
                <w:b/>
                <w:sz w:val="28"/>
                <w:szCs w:val="28"/>
              </w:rPr>
              <w:t>Т</w:t>
            </w:r>
          </w:p>
        </w:tc>
        <w:tc>
          <w:tcPr>
            <w:tcW w:w="957" w:type="dxa"/>
          </w:tcPr>
          <w:p w:rsidR="002F15AB" w:rsidRPr="00863917" w:rsidRDefault="00E44298" w:rsidP="008E720C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3917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</w:p>
        </w:tc>
        <w:tc>
          <w:tcPr>
            <w:tcW w:w="957" w:type="dxa"/>
          </w:tcPr>
          <w:p w:rsidR="002F15AB" w:rsidRPr="00863917" w:rsidRDefault="00E44298" w:rsidP="008E720C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3917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957" w:type="dxa"/>
          </w:tcPr>
          <w:p w:rsidR="002F15AB" w:rsidRPr="00863917" w:rsidRDefault="00E44298" w:rsidP="008E720C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3917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957" w:type="dxa"/>
          </w:tcPr>
          <w:p w:rsidR="002F15AB" w:rsidRPr="00863917" w:rsidRDefault="002F15AB" w:rsidP="008E720C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3917">
              <w:rPr>
                <w:rFonts w:ascii="Times New Roman" w:hAnsi="Times New Roman" w:cs="Times New Roman"/>
                <w:b/>
                <w:sz w:val="28"/>
                <w:szCs w:val="28"/>
              </w:rPr>
              <w:t>Т</w:t>
            </w:r>
          </w:p>
        </w:tc>
        <w:tc>
          <w:tcPr>
            <w:tcW w:w="957" w:type="dxa"/>
          </w:tcPr>
          <w:p w:rsidR="002F15AB" w:rsidRPr="00863917" w:rsidRDefault="002F15AB" w:rsidP="008E720C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3917"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</w:p>
        </w:tc>
        <w:tc>
          <w:tcPr>
            <w:tcW w:w="958" w:type="dxa"/>
          </w:tcPr>
          <w:p w:rsidR="002F15AB" w:rsidRPr="00863917" w:rsidRDefault="002F15AB" w:rsidP="008E720C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3917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</w:p>
        </w:tc>
      </w:tr>
    </w:tbl>
    <w:p w:rsidR="005750FE" w:rsidRPr="00863917" w:rsidRDefault="005750FE" w:rsidP="009250C3">
      <w:pPr>
        <w:rPr>
          <w:rFonts w:ascii="Times New Roman" w:hAnsi="Times New Roman" w:cs="Times New Roman"/>
          <w:sz w:val="28"/>
          <w:szCs w:val="28"/>
        </w:rPr>
      </w:pPr>
    </w:p>
    <w:p w:rsidR="000251F3" w:rsidRPr="00863917" w:rsidRDefault="000251F3" w:rsidP="009250C3">
      <w:pPr>
        <w:rPr>
          <w:rFonts w:ascii="Times New Roman" w:hAnsi="Times New Roman" w:cs="Times New Roman"/>
          <w:sz w:val="28"/>
          <w:szCs w:val="28"/>
        </w:rPr>
      </w:pPr>
    </w:p>
    <w:p w:rsidR="000251F3" w:rsidRPr="00863917" w:rsidRDefault="000251F3" w:rsidP="009250C3">
      <w:pPr>
        <w:rPr>
          <w:rFonts w:ascii="Times New Roman" w:hAnsi="Times New Roman" w:cs="Times New Roman"/>
          <w:sz w:val="28"/>
          <w:szCs w:val="28"/>
        </w:rPr>
      </w:pPr>
    </w:p>
    <w:p w:rsidR="000251F3" w:rsidRPr="00863917" w:rsidRDefault="000251F3" w:rsidP="009250C3">
      <w:pPr>
        <w:rPr>
          <w:rFonts w:ascii="Times New Roman" w:hAnsi="Times New Roman" w:cs="Times New Roman"/>
          <w:sz w:val="28"/>
          <w:szCs w:val="28"/>
        </w:rPr>
      </w:pPr>
    </w:p>
    <w:p w:rsidR="000251F3" w:rsidRPr="00863917" w:rsidRDefault="000251F3" w:rsidP="009250C3">
      <w:pPr>
        <w:rPr>
          <w:rFonts w:ascii="Times New Roman" w:hAnsi="Times New Roman" w:cs="Times New Roman"/>
          <w:sz w:val="28"/>
          <w:szCs w:val="28"/>
        </w:rPr>
      </w:pPr>
    </w:p>
    <w:p w:rsidR="000251F3" w:rsidRPr="00863917" w:rsidRDefault="000251F3" w:rsidP="009250C3">
      <w:pPr>
        <w:rPr>
          <w:rFonts w:ascii="Times New Roman" w:hAnsi="Times New Roman" w:cs="Times New Roman"/>
          <w:sz w:val="28"/>
          <w:szCs w:val="28"/>
        </w:rPr>
      </w:pPr>
    </w:p>
    <w:p w:rsidR="000251F3" w:rsidRPr="00863917" w:rsidRDefault="000251F3" w:rsidP="009250C3">
      <w:pPr>
        <w:rPr>
          <w:rFonts w:ascii="Times New Roman" w:hAnsi="Times New Roman" w:cs="Times New Roman"/>
          <w:sz w:val="28"/>
          <w:szCs w:val="28"/>
        </w:rPr>
      </w:pPr>
    </w:p>
    <w:p w:rsidR="000251F3" w:rsidRPr="00863917" w:rsidRDefault="000251F3" w:rsidP="009250C3">
      <w:pPr>
        <w:rPr>
          <w:rFonts w:ascii="Times New Roman" w:hAnsi="Times New Roman" w:cs="Times New Roman"/>
          <w:sz w:val="28"/>
          <w:szCs w:val="28"/>
        </w:rPr>
      </w:pPr>
    </w:p>
    <w:p w:rsidR="000251F3" w:rsidRPr="00863917" w:rsidRDefault="000251F3" w:rsidP="009250C3">
      <w:pPr>
        <w:rPr>
          <w:rFonts w:ascii="Times New Roman" w:hAnsi="Times New Roman" w:cs="Times New Roman"/>
          <w:sz w:val="28"/>
          <w:szCs w:val="28"/>
        </w:rPr>
      </w:pPr>
    </w:p>
    <w:p w:rsidR="000251F3" w:rsidRPr="00863917" w:rsidRDefault="000251F3" w:rsidP="009250C3">
      <w:pPr>
        <w:rPr>
          <w:rFonts w:ascii="Times New Roman" w:hAnsi="Times New Roman" w:cs="Times New Roman"/>
          <w:sz w:val="28"/>
          <w:szCs w:val="28"/>
        </w:rPr>
      </w:pPr>
    </w:p>
    <w:p w:rsidR="000251F3" w:rsidRDefault="000251F3" w:rsidP="009250C3">
      <w:pPr>
        <w:rPr>
          <w:rFonts w:ascii="Times New Roman" w:hAnsi="Times New Roman" w:cs="Times New Roman"/>
          <w:sz w:val="28"/>
          <w:szCs w:val="28"/>
        </w:rPr>
      </w:pPr>
    </w:p>
    <w:p w:rsidR="00863917" w:rsidRPr="00863917" w:rsidRDefault="00863917" w:rsidP="009250C3">
      <w:pPr>
        <w:rPr>
          <w:rFonts w:ascii="Times New Roman" w:hAnsi="Times New Roman" w:cs="Times New Roman"/>
          <w:sz w:val="28"/>
          <w:szCs w:val="28"/>
        </w:rPr>
      </w:pPr>
    </w:p>
    <w:p w:rsidR="00863917" w:rsidRPr="00863917" w:rsidRDefault="00863917" w:rsidP="00863917">
      <w:pPr>
        <w:pStyle w:val="a6"/>
        <w:keepNext/>
        <w:numPr>
          <w:ilvl w:val="0"/>
          <w:numId w:val="4"/>
        </w:numPr>
        <w:tabs>
          <w:tab w:val="num" w:pos="0"/>
        </w:tabs>
        <w:suppressAutoHyphens/>
        <w:snapToGrid w:val="0"/>
        <w:outlineLvl w:val="3"/>
        <w:rPr>
          <w:b/>
          <w:bCs/>
          <w:sz w:val="28"/>
          <w:szCs w:val="28"/>
          <w:lang w:eastAsia="ar-SA"/>
        </w:rPr>
      </w:pPr>
      <w:r w:rsidRPr="00863917">
        <w:rPr>
          <w:b/>
          <w:bCs/>
          <w:sz w:val="28"/>
          <w:szCs w:val="28"/>
          <w:lang w:eastAsia="ar-SA"/>
        </w:rPr>
        <w:lastRenderedPageBreak/>
        <w:t xml:space="preserve">Контрольная работа за 3 </w:t>
      </w:r>
      <w:r w:rsidR="006D69F0">
        <w:rPr>
          <w:b/>
          <w:bCs/>
          <w:sz w:val="28"/>
          <w:szCs w:val="28"/>
          <w:lang w:eastAsia="ar-SA"/>
        </w:rPr>
        <w:t>триместр</w:t>
      </w:r>
      <w:bookmarkStart w:id="1" w:name="_GoBack"/>
      <w:bookmarkEnd w:id="1"/>
      <w:r w:rsidRPr="00863917">
        <w:rPr>
          <w:b/>
          <w:bCs/>
          <w:sz w:val="28"/>
          <w:szCs w:val="28"/>
          <w:lang w:eastAsia="ar-SA"/>
        </w:rPr>
        <w:t xml:space="preserve">  «Колибри».</w:t>
      </w:r>
    </w:p>
    <w:p w:rsidR="009250C3" w:rsidRPr="00863917" w:rsidRDefault="009250C3" w:rsidP="00863917">
      <w:pPr>
        <w:pStyle w:val="a6"/>
        <w:rPr>
          <w:b/>
          <w:sz w:val="28"/>
          <w:szCs w:val="28"/>
        </w:rPr>
      </w:pPr>
    </w:p>
    <w:p w:rsidR="00453D3C" w:rsidRPr="00863917" w:rsidRDefault="00453D3C" w:rsidP="00453D3C">
      <w:pPr>
        <w:rPr>
          <w:rFonts w:ascii="Times New Roman" w:hAnsi="Times New Roman" w:cs="Times New Roman"/>
          <w:b/>
          <w:sz w:val="28"/>
          <w:szCs w:val="28"/>
        </w:rPr>
      </w:pPr>
      <w:r w:rsidRPr="00863917">
        <w:rPr>
          <w:rFonts w:ascii="Times New Roman" w:hAnsi="Times New Roman" w:cs="Times New Roman"/>
          <w:b/>
          <w:sz w:val="28"/>
          <w:szCs w:val="28"/>
        </w:rPr>
        <w:t xml:space="preserve">        1. Прочитай текс.</w:t>
      </w:r>
    </w:p>
    <w:p w:rsidR="00453D3C" w:rsidRPr="00863917" w:rsidRDefault="00453D3C" w:rsidP="00453D3C">
      <w:pPr>
        <w:rPr>
          <w:rFonts w:ascii="Times New Roman" w:hAnsi="Times New Roman" w:cs="Times New Roman"/>
          <w:b/>
          <w:sz w:val="28"/>
          <w:szCs w:val="28"/>
        </w:rPr>
      </w:pPr>
      <w:r w:rsidRPr="0086391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Колибри</w:t>
      </w:r>
    </w:p>
    <w:p w:rsidR="00453D3C" w:rsidRPr="00863917" w:rsidRDefault="00453D3C" w:rsidP="00453D3C">
      <w:pPr>
        <w:rPr>
          <w:rFonts w:ascii="Times New Roman" w:hAnsi="Times New Roman" w:cs="Times New Roman"/>
          <w:sz w:val="28"/>
          <w:szCs w:val="28"/>
        </w:rPr>
      </w:pPr>
      <w:r w:rsidRPr="00863917">
        <w:rPr>
          <w:rFonts w:ascii="Times New Roman" w:hAnsi="Times New Roman" w:cs="Times New Roman"/>
          <w:sz w:val="28"/>
          <w:szCs w:val="28"/>
        </w:rPr>
        <w:t xml:space="preserve">     Колибри миниатюрны и изящны. Масса тела большинства из них не превышает восьми граммов, а наиболее крохотных – двух граммов. Даже пчела или шмель тяжелее колибри. Многие жуки и бабочки выглядят по сравнению с ними настоящими гигантами. Однако колибри – самые настоящие птицы. Их тело покрыто мельчайшими и яркими пёрышками. Очень часто подвижные птички украшены хохолками, воротничками или длинными перьями хвоста.</w:t>
      </w:r>
    </w:p>
    <w:p w:rsidR="00453D3C" w:rsidRPr="00863917" w:rsidRDefault="00453D3C" w:rsidP="00453D3C">
      <w:pPr>
        <w:rPr>
          <w:rFonts w:ascii="Times New Roman" w:hAnsi="Times New Roman" w:cs="Times New Roman"/>
          <w:sz w:val="28"/>
          <w:szCs w:val="28"/>
        </w:rPr>
      </w:pPr>
      <w:r w:rsidRPr="00863917">
        <w:rPr>
          <w:rFonts w:ascii="Times New Roman" w:hAnsi="Times New Roman" w:cs="Times New Roman"/>
          <w:sz w:val="28"/>
          <w:szCs w:val="28"/>
        </w:rPr>
        <w:t xml:space="preserve">     Колибри умеют быстро и ловко летать. Очень красив их полёт с «замиранием» на месте, когда они пьют цветочный нектар или ловят насекомых. Окраска и размеры у колибри чрезвычайно разнообразны. По форме и длине клюва можно определить, какие цветки посещают эти птички – мелкие или крупные. Пернатым крохам ежедневно требуется много корма, почти в два раза больше, чем их собственный вес. Пока светит солнце, колибри не </w:t>
      </w:r>
      <w:proofErr w:type="spellStart"/>
      <w:r w:rsidRPr="00863917">
        <w:rPr>
          <w:rFonts w:ascii="Times New Roman" w:hAnsi="Times New Roman" w:cs="Times New Roman"/>
          <w:sz w:val="28"/>
          <w:szCs w:val="28"/>
        </w:rPr>
        <w:t>покладают</w:t>
      </w:r>
      <w:proofErr w:type="spellEnd"/>
      <w:r w:rsidRPr="00863917">
        <w:rPr>
          <w:rFonts w:ascii="Times New Roman" w:hAnsi="Times New Roman" w:cs="Times New Roman"/>
          <w:sz w:val="28"/>
          <w:szCs w:val="28"/>
        </w:rPr>
        <w:t xml:space="preserve"> своих маленьких крылышек.</w:t>
      </w:r>
    </w:p>
    <w:p w:rsidR="00453D3C" w:rsidRPr="00863917" w:rsidRDefault="00453D3C" w:rsidP="00453D3C">
      <w:pPr>
        <w:rPr>
          <w:rFonts w:ascii="Times New Roman" w:hAnsi="Times New Roman" w:cs="Times New Roman"/>
          <w:sz w:val="28"/>
          <w:szCs w:val="28"/>
        </w:rPr>
      </w:pPr>
      <w:r w:rsidRPr="00863917">
        <w:rPr>
          <w:rFonts w:ascii="Times New Roman" w:hAnsi="Times New Roman" w:cs="Times New Roman"/>
          <w:sz w:val="28"/>
          <w:szCs w:val="28"/>
        </w:rPr>
        <w:t xml:space="preserve">     Из паутины и травинок они слепляют гнёзда, похожие на глубокие чашечки. Никогда не трогайте эти голубые чашечки.</w:t>
      </w:r>
    </w:p>
    <w:p w:rsidR="00453D3C" w:rsidRPr="00863917" w:rsidRDefault="00453D3C" w:rsidP="00453D3C">
      <w:pPr>
        <w:rPr>
          <w:rFonts w:ascii="Times New Roman" w:hAnsi="Times New Roman" w:cs="Times New Roman"/>
          <w:sz w:val="28"/>
          <w:szCs w:val="28"/>
        </w:rPr>
      </w:pPr>
      <w:r w:rsidRPr="00863917">
        <w:rPr>
          <w:rFonts w:ascii="Times New Roman" w:hAnsi="Times New Roman" w:cs="Times New Roman"/>
          <w:sz w:val="28"/>
          <w:szCs w:val="28"/>
        </w:rPr>
        <w:t xml:space="preserve">     Колибри откладывают всего одно-два яйца. А можете себе представить какие они маленькие? Меньше горошины!</w:t>
      </w:r>
    </w:p>
    <w:p w:rsidR="00453D3C" w:rsidRPr="00863917" w:rsidRDefault="00453D3C" w:rsidP="00B25C75">
      <w:pPr>
        <w:pStyle w:val="a6"/>
        <w:numPr>
          <w:ilvl w:val="0"/>
          <w:numId w:val="6"/>
        </w:numPr>
        <w:ind w:left="7655"/>
        <w:rPr>
          <w:sz w:val="28"/>
          <w:szCs w:val="28"/>
        </w:rPr>
      </w:pPr>
      <w:r w:rsidRPr="00863917">
        <w:rPr>
          <w:sz w:val="28"/>
          <w:szCs w:val="28"/>
        </w:rPr>
        <w:t>слов) (А.Тихонов)</w:t>
      </w:r>
    </w:p>
    <w:p w:rsidR="00453D3C" w:rsidRPr="00863917" w:rsidRDefault="00453D3C" w:rsidP="00863917">
      <w:pPr>
        <w:pStyle w:val="a6"/>
        <w:numPr>
          <w:ilvl w:val="0"/>
          <w:numId w:val="4"/>
        </w:numPr>
        <w:pBdr>
          <w:bottom w:val="single" w:sz="12" w:space="1" w:color="auto"/>
        </w:pBdr>
        <w:tabs>
          <w:tab w:val="right" w:pos="10205"/>
        </w:tabs>
        <w:rPr>
          <w:b/>
          <w:sz w:val="28"/>
          <w:szCs w:val="28"/>
        </w:rPr>
      </w:pPr>
      <w:r w:rsidRPr="00863917">
        <w:rPr>
          <w:b/>
          <w:sz w:val="28"/>
          <w:szCs w:val="28"/>
        </w:rPr>
        <w:t>Определи тему текста.</w:t>
      </w:r>
    </w:p>
    <w:p w:rsidR="00453D3C" w:rsidRPr="00863917" w:rsidRDefault="00453D3C" w:rsidP="00453D3C">
      <w:pPr>
        <w:pBdr>
          <w:bottom w:val="single" w:sz="12" w:space="1" w:color="auto"/>
        </w:pBdr>
        <w:tabs>
          <w:tab w:val="right" w:pos="10205"/>
        </w:tabs>
        <w:ind w:left="360"/>
        <w:rPr>
          <w:rFonts w:ascii="Times New Roman" w:hAnsi="Times New Roman" w:cs="Times New Roman"/>
          <w:b/>
          <w:sz w:val="28"/>
          <w:szCs w:val="28"/>
        </w:rPr>
      </w:pPr>
      <w:r w:rsidRPr="00863917">
        <w:rPr>
          <w:rFonts w:ascii="Times New Roman" w:hAnsi="Times New Roman" w:cs="Times New Roman"/>
          <w:b/>
          <w:sz w:val="28"/>
          <w:szCs w:val="28"/>
        </w:rPr>
        <w:t>Описание колибри.</w:t>
      </w:r>
    </w:p>
    <w:p w:rsidR="00453D3C" w:rsidRPr="00863917" w:rsidRDefault="00453D3C" w:rsidP="00453D3C">
      <w:pPr>
        <w:rPr>
          <w:rFonts w:ascii="Times New Roman" w:hAnsi="Times New Roman" w:cs="Times New Roman"/>
          <w:b/>
          <w:sz w:val="28"/>
          <w:szCs w:val="28"/>
        </w:rPr>
      </w:pPr>
      <w:r w:rsidRPr="00863917">
        <w:rPr>
          <w:rFonts w:ascii="Times New Roman" w:hAnsi="Times New Roman" w:cs="Times New Roman"/>
          <w:b/>
          <w:sz w:val="28"/>
          <w:szCs w:val="28"/>
        </w:rPr>
        <w:t>3. Определи стиль текста: художественный, научный или публицистический.</w:t>
      </w:r>
    </w:p>
    <w:p w:rsidR="00453D3C" w:rsidRPr="00863917" w:rsidRDefault="00453D3C" w:rsidP="00453D3C">
      <w:pPr>
        <w:rPr>
          <w:rFonts w:ascii="Times New Roman" w:hAnsi="Times New Roman" w:cs="Times New Roman"/>
          <w:sz w:val="28"/>
          <w:szCs w:val="28"/>
          <w:u w:val="single"/>
        </w:rPr>
      </w:pPr>
      <w:r w:rsidRPr="00863917">
        <w:rPr>
          <w:rFonts w:ascii="Times New Roman" w:hAnsi="Times New Roman" w:cs="Times New Roman"/>
          <w:sz w:val="28"/>
          <w:szCs w:val="28"/>
          <w:u w:val="single"/>
        </w:rPr>
        <w:t>Художественный.</w:t>
      </w:r>
    </w:p>
    <w:p w:rsidR="00453D3C" w:rsidRPr="00863917" w:rsidRDefault="00453D3C" w:rsidP="00453D3C">
      <w:pPr>
        <w:rPr>
          <w:rFonts w:ascii="Times New Roman" w:hAnsi="Times New Roman" w:cs="Times New Roman"/>
          <w:b/>
          <w:sz w:val="28"/>
          <w:szCs w:val="28"/>
        </w:rPr>
      </w:pPr>
      <w:r w:rsidRPr="00863917">
        <w:rPr>
          <w:rFonts w:ascii="Times New Roman" w:hAnsi="Times New Roman" w:cs="Times New Roman"/>
          <w:b/>
          <w:sz w:val="28"/>
          <w:szCs w:val="28"/>
        </w:rPr>
        <w:t>4. С чем сравнивает автор гнёзда колибри? Запиши ответ, используя слова из текста.</w:t>
      </w:r>
    </w:p>
    <w:p w:rsidR="00453D3C" w:rsidRPr="00863917" w:rsidRDefault="00453D3C" w:rsidP="00453D3C">
      <w:pPr>
        <w:rPr>
          <w:rFonts w:ascii="Times New Roman" w:hAnsi="Times New Roman" w:cs="Times New Roman"/>
          <w:sz w:val="28"/>
          <w:szCs w:val="28"/>
          <w:u w:val="single"/>
        </w:rPr>
      </w:pPr>
      <w:r w:rsidRPr="00863917">
        <w:rPr>
          <w:rFonts w:ascii="Times New Roman" w:hAnsi="Times New Roman" w:cs="Times New Roman"/>
          <w:sz w:val="28"/>
          <w:szCs w:val="28"/>
        </w:rPr>
        <w:t xml:space="preserve"> </w:t>
      </w:r>
      <w:r w:rsidRPr="00863917">
        <w:rPr>
          <w:rFonts w:ascii="Times New Roman" w:hAnsi="Times New Roman" w:cs="Times New Roman"/>
          <w:sz w:val="28"/>
          <w:szCs w:val="28"/>
          <w:u w:val="single"/>
        </w:rPr>
        <w:t>Из паутины и травинок они слепляют гнёзда, похожие на глубокие чашечки.</w:t>
      </w:r>
    </w:p>
    <w:p w:rsidR="00453D3C" w:rsidRPr="00863917" w:rsidRDefault="00453D3C" w:rsidP="00453D3C">
      <w:pPr>
        <w:rPr>
          <w:rFonts w:ascii="Times New Roman" w:hAnsi="Times New Roman" w:cs="Times New Roman"/>
          <w:b/>
          <w:sz w:val="28"/>
          <w:szCs w:val="28"/>
        </w:rPr>
      </w:pPr>
      <w:r w:rsidRPr="00863917">
        <w:rPr>
          <w:rFonts w:ascii="Times New Roman" w:hAnsi="Times New Roman" w:cs="Times New Roman"/>
          <w:b/>
          <w:sz w:val="28"/>
          <w:szCs w:val="28"/>
        </w:rPr>
        <w:t>5. Запиши, что умеют делать только колибри в отличие от других птиц.</w:t>
      </w:r>
    </w:p>
    <w:p w:rsidR="00453D3C" w:rsidRPr="00863917" w:rsidRDefault="00453D3C" w:rsidP="00453D3C">
      <w:pPr>
        <w:rPr>
          <w:rFonts w:ascii="Times New Roman" w:hAnsi="Times New Roman" w:cs="Times New Roman"/>
          <w:sz w:val="28"/>
          <w:szCs w:val="28"/>
          <w:u w:val="single"/>
        </w:rPr>
      </w:pPr>
      <w:r w:rsidRPr="00863917">
        <w:rPr>
          <w:rFonts w:ascii="Times New Roman" w:hAnsi="Times New Roman" w:cs="Times New Roman"/>
          <w:sz w:val="28"/>
          <w:szCs w:val="28"/>
          <w:u w:val="single"/>
        </w:rPr>
        <w:t xml:space="preserve">Очень красив их полёт </w:t>
      </w:r>
      <w:r w:rsidRPr="00863917">
        <w:rPr>
          <w:rFonts w:ascii="Times New Roman" w:hAnsi="Times New Roman" w:cs="Times New Roman"/>
          <w:b/>
          <w:sz w:val="28"/>
          <w:szCs w:val="28"/>
          <w:u w:val="single"/>
        </w:rPr>
        <w:t>с «замиранием» на месте,</w:t>
      </w:r>
      <w:r w:rsidRPr="00863917">
        <w:rPr>
          <w:rFonts w:ascii="Times New Roman" w:hAnsi="Times New Roman" w:cs="Times New Roman"/>
          <w:sz w:val="28"/>
          <w:szCs w:val="28"/>
          <w:u w:val="single"/>
        </w:rPr>
        <w:t xml:space="preserve"> когда они пьют цветочный нектар или ловят насекомых.</w:t>
      </w:r>
    </w:p>
    <w:p w:rsidR="00453D3C" w:rsidRPr="00863917" w:rsidRDefault="00453D3C" w:rsidP="00453D3C">
      <w:pPr>
        <w:rPr>
          <w:rFonts w:ascii="Times New Roman" w:hAnsi="Times New Roman" w:cs="Times New Roman"/>
          <w:b/>
          <w:sz w:val="28"/>
          <w:szCs w:val="28"/>
        </w:rPr>
      </w:pPr>
      <w:r w:rsidRPr="00863917">
        <w:rPr>
          <w:rFonts w:ascii="Times New Roman" w:hAnsi="Times New Roman" w:cs="Times New Roman"/>
          <w:b/>
          <w:sz w:val="28"/>
          <w:szCs w:val="28"/>
        </w:rPr>
        <w:t>6. Подбери и запиши к словам синонимы.</w:t>
      </w:r>
    </w:p>
    <w:p w:rsidR="00453D3C" w:rsidRPr="00863917" w:rsidRDefault="00453D3C" w:rsidP="00453D3C">
      <w:pPr>
        <w:rPr>
          <w:rFonts w:ascii="Times New Roman" w:hAnsi="Times New Roman" w:cs="Times New Roman"/>
          <w:sz w:val="28"/>
          <w:szCs w:val="28"/>
          <w:u w:val="single"/>
        </w:rPr>
      </w:pPr>
      <w:r w:rsidRPr="00863917">
        <w:rPr>
          <w:rFonts w:ascii="Times New Roman" w:hAnsi="Times New Roman" w:cs="Times New Roman"/>
          <w:sz w:val="28"/>
          <w:szCs w:val="28"/>
          <w:u w:val="single"/>
        </w:rPr>
        <w:lastRenderedPageBreak/>
        <w:t>миниатюрные – маленькие,</w:t>
      </w:r>
      <w:r w:rsidRPr="00863917">
        <w:rPr>
          <w:rFonts w:ascii="Times New Roman" w:hAnsi="Times New Roman" w:cs="Times New Roman"/>
          <w:sz w:val="28"/>
          <w:szCs w:val="28"/>
          <w:u w:val="single"/>
        </w:rPr>
        <w:br/>
        <w:t>изящные – красивые,</w:t>
      </w:r>
      <w:r w:rsidRPr="00863917">
        <w:rPr>
          <w:rFonts w:ascii="Times New Roman" w:hAnsi="Times New Roman" w:cs="Times New Roman"/>
          <w:sz w:val="28"/>
          <w:szCs w:val="28"/>
          <w:u w:val="single"/>
        </w:rPr>
        <w:br/>
        <w:t>мельчайшие – маленькие,</w:t>
      </w:r>
      <w:r w:rsidRPr="00863917">
        <w:rPr>
          <w:rFonts w:ascii="Times New Roman" w:hAnsi="Times New Roman" w:cs="Times New Roman"/>
          <w:sz w:val="28"/>
          <w:szCs w:val="28"/>
          <w:u w:val="single"/>
        </w:rPr>
        <w:br/>
        <w:t>гигантские – огромные.</w:t>
      </w:r>
    </w:p>
    <w:p w:rsidR="00453D3C" w:rsidRPr="00863917" w:rsidRDefault="00453D3C" w:rsidP="00453D3C">
      <w:pPr>
        <w:rPr>
          <w:rFonts w:ascii="Times New Roman" w:hAnsi="Times New Roman" w:cs="Times New Roman"/>
          <w:b/>
          <w:sz w:val="28"/>
          <w:szCs w:val="28"/>
        </w:rPr>
      </w:pPr>
    </w:p>
    <w:p w:rsidR="000251F3" w:rsidRPr="00863917" w:rsidRDefault="000251F3" w:rsidP="00453D3C">
      <w:pPr>
        <w:rPr>
          <w:rFonts w:ascii="Times New Roman" w:hAnsi="Times New Roman" w:cs="Times New Roman"/>
          <w:b/>
          <w:sz w:val="28"/>
          <w:szCs w:val="28"/>
        </w:rPr>
      </w:pPr>
    </w:p>
    <w:p w:rsidR="000251F3" w:rsidRPr="00863917" w:rsidRDefault="000251F3" w:rsidP="00453D3C">
      <w:pPr>
        <w:rPr>
          <w:rFonts w:ascii="Times New Roman" w:hAnsi="Times New Roman" w:cs="Times New Roman"/>
          <w:b/>
          <w:sz w:val="28"/>
          <w:szCs w:val="28"/>
        </w:rPr>
      </w:pPr>
    </w:p>
    <w:p w:rsidR="00453D3C" w:rsidRPr="00863917" w:rsidRDefault="00453D3C" w:rsidP="00453D3C">
      <w:pPr>
        <w:rPr>
          <w:rFonts w:ascii="Times New Roman" w:hAnsi="Times New Roman" w:cs="Times New Roman"/>
          <w:b/>
          <w:sz w:val="28"/>
          <w:szCs w:val="28"/>
        </w:rPr>
      </w:pPr>
      <w:r w:rsidRPr="00863917">
        <w:rPr>
          <w:rFonts w:ascii="Times New Roman" w:hAnsi="Times New Roman" w:cs="Times New Roman"/>
          <w:b/>
          <w:sz w:val="28"/>
          <w:szCs w:val="28"/>
        </w:rPr>
        <w:t>7. Подпиши рисунок, используя содержание текста.</w:t>
      </w:r>
    </w:p>
    <w:p w:rsidR="00453D3C" w:rsidRPr="00863917" w:rsidRDefault="00453D3C" w:rsidP="00453D3C">
      <w:pPr>
        <w:rPr>
          <w:rFonts w:ascii="Times New Roman" w:hAnsi="Times New Roman" w:cs="Times New Roman"/>
          <w:sz w:val="28"/>
          <w:szCs w:val="28"/>
        </w:rPr>
      </w:pPr>
      <w:r w:rsidRPr="0086391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343150" cy="2447925"/>
            <wp:effectExtent l="19050" t="0" r="0" b="0"/>
            <wp:docPr id="2" name="Рисунок 0" descr="ко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ол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43150" cy="2447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3D3C" w:rsidRPr="00863917" w:rsidRDefault="00453D3C" w:rsidP="00453D3C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63917">
        <w:rPr>
          <w:rFonts w:ascii="Times New Roman" w:hAnsi="Times New Roman" w:cs="Times New Roman"/>
          <w:sz w:val="28"/>
          <w:szCs w:val="28"/>
          <w:u w:val="single"/>
        </w:rPr>
        <w:t>Из паутины и травинок они слепляют гнёзда, похожие на глубокие чашечки.</w:t>
      </w:r>
    </w:p>
    <w:p w:rsidR="00453D3C" w:rsidRPr="00863917" w:rsidRDefault="00453D3C" w:rsidP="00453D3C">
      <w:pPr>
        <w:rPr>
          <w:rFonts w:ascii="Times New Roman" w:hAnsi="Times New Roman" w:cs="Times New Roman"/>
          <w:b/>
          <w:sz w:val="28"/>
          <w:szCs w:val="28"/>
        </w:rPr>
      </w:pPr>
      <w:r w:rsidRPr="00863917">
        <w:rPr>
          <w:rFonts w:ascii="Times New Roman" w:hAnsi="Times New Roman" w:cs="Times New Roman"/>
          <w:b/>
          <w:sz w:val="28"/>
          <w:szCs w:val="28"/>
        </w:rPr>
        <w:t>8. Опиши колибри, используя слова из текста. Какая она?</w:t>
      </w:r>
    </w:p>
    <w:p w:rsidR="00453D3C" w:rsidRPr="00863917" w:rsidRDefault="00453D3C" w:rsidP="00453D3C">
      <w:pPr>
        <w:rPr>
          <w:rFonts w:ascii="Times New Roman" w:hAnsi="Times New Roman" w:cs="Times New Roman"/>
          <w:sz w:val="28"/>
          <w:szCs w:val="28"/>
          <w:u w:val="single"/>
        </w:rPr>
      </w:pPr>
      <w:r w:rsidRPr="00863917">
        <w:rPr>
          <w:rFonts w:ascii="Times New Roman" w:hAnsi="Times New Roman" w:cs="Times New Roman"/>
          <w:sz w:val="28"/>
          <w:szCs w:val="28"/>
          <w:u w:val="single"/>
        </w:rPr>
        <w:t>Колибри миниатюрны и изящны. Окраска и размеры у колибри чрезвычайно разнообразны.</w:t>
      </w:r>
      <w:r w:rsidRPr="00863917">
        <w:rPr>
          <w:rFonts w:ascii="Times New Roman" w:hAnsi="Times New Roman" w:cs="Times New Roman"/>
          <w:sz w:val="28"/>
          <w:szCs w:val="28"/>
          <w:u w:val="single"/>
        </w:rPr>
        <w:br/>
        <w:t>Их тело покрыто мельчайшими и яркими пёрышками. Очень часто подвижные птички украшены хохолками, воротничками или длинными перьями хвоста.</w:t>
      </w:r>
    </w:p>
    <w:p w:rsidR="00453D3C" w:rsidRPr="00863917" w:rsidRDefault="00453D3C" w:rsidP="00453D3C">
      <w:pPr>
        <w:rPr>
          <w:rFonts w:ascii="Times New Roman" w:hAnsi="Times New Roman" w:cs="Times New Roman"/>
          <w:sz w:val="28"/>
          <w:szCs w:val="28"/>
        </w:rPr>
      </w:pPr>
      <w:r w:rsidRPr="00863917">
        <w:rPr>
          <w:rFonts w:ascii="Times New Roman" w:hAnsi="Times New Roman" w:cs="Times New Roman"/>
          <w:b/>
          <w:sz w:val="28"/>
          <w:szCs w:val="28"/>
        </w:rPr>
        <w:t>9. Выпиши из текста</w:t>
      </w:r>
      <w:r w:rsidRPr="00863917">
        <w:rPr>
          <w:rFonts w:ascii="Times New Roman" w:hAnsi="Times New Roman" w:cs="Times New Roman"/>
          <w:sz w:val="28"/>
          <w:szCs w:val="28"/>
        </w:rPr>
        <w:t xml:space="preserve"> </w:t>
      </w:r>
      <w:r w:rsidRPr="00863917">
        <w:rPr>
          <w:rFonts w:ascii="Times New Roman" w:hAnsi="Times New Roman" w:cs="Times New Roman"/>
          <w:b/>
          <w:sz w:val="28"/>
          <w:szCs w:val="28"/>
        </w:rPr>
        <w:t>побудительное, восклицательное, вопросительное предложения.</w:t>
      </w:r>
      <w:r w:rsidRPr="0086391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3D3C" w:rsidRPr="00863917" w:rsidRDefault="00453D3C" w:rsidP="00453D3C">
      <w:pPr>
        <w:rPr>
          <w:rFonts w:ascii="Times New Roman" w:hAnsi="Times New Roman" w:cs="Times New Roman"/>
          <w:sz w:val="28"/>
          <w:szCs w:val="28"/>
          <w:u w:val="single"/>
        </w:rPr>
      </w:pPr>
      <w:r w:rsidRPr="00863917">
        <w:rPr>
          <w:rFonts w:ascii="Times New Roman" w:hAnsi="Times New Roman" w:cs="Times New Roman"/>
          <w:sz w:val="28"/>
          <w:szCs w:val="28"/>
          <w:u w:val="single"/>
        </w:rPr>
        <w:t>1)</w:t>
      </w:r>
      <w:r w:rsidRPr="00863917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863917">
        <w:rPr>
          <w:rFonts w:ascii="Times New Roman" w:hAnsi="Times New Roman" w:cs="Times New Roman"/>
          <w:sz w:val="28"/>
          <w:szCs w:val="28"/>
          <w:u w:val="single"/>
        </w:rPr>
        <w:t>Никогда не трогайте эти голубые чашечки.</w:t>
      </w:r>
      <w:r w:rsidRPr="00863917">
        <w:rPr>
          <w:rFonts w:ascii="Times New Roman" w:hAnsi="Times New Roman" w:cs="Times New Roman"/>
          <w:b/>
          <w:sz w:val="28"/>
          <w:szCs w:val="28"/>
          <w:u w:val="single"/>
        </w:rPr>
        <w:br/>
      </w:r>
      <w:r w:rsidRPr="00863917">
        <w:rPr>
          <w:rFonts w:ascii="Times New Roman" w:hAnsi="Times New Roman" w:cs="Times New Roman"/>
          <w:sz w:val="28"/>
          <w:szCs w:val="28"/>
          <w:u w:val="single"/>
        </w:rPr>
        <w:t>2)</w:t>
      </w:r>
      <w:r w:rsidRPr="00863917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863917">
        <w:rPr>
          <w:rFonts w:ascii="Times New Roman" w:hAnsi="Times New Roman" w:cs="Times New Roman"/>
          <w:sz w:val="28"/>
          <w:szCs w:val="28"/>
          <w:u w:val="single"/>
        </w:rPr>
        <w:t>Меньше горошины!</w:t>
      </w:r>
      <w:r w:rsidRPr="00863917">
        <w:rPr>
          <w:rFonts w:ascii="Times New Roman" w:hAnsi="Times New Roman" w:cs="Times New Roman"/>
          <w:sz w:val="28"/>
          <w:szCs w:val="28"/>
          <w:u w:val="single"/>
        </w:rPr>
        <w:br/>
        <w:t>3) А можете себе представить какие они маленькие?</w:t>
      </w:r>
    </w:p>
    <w:p w:rsidR="00453D3C" w:rsidRPr="00863917" w:rsidRDefault="00453D3C" w:rsidP="00453D3C">
      <w:pPr>
        <w:rPr>
          <w:rFonts w:ascii="Times New Roman" w:hAnsi="Times New Roman" w:cs="Times New Roman"/>
          <w:b/>
          <w:sz w:val="28"/>
          <w:szCs w:val="28"/>
        </w:rPr>
      </w:pPr>
      <w:r w:rsidRPr="00863917">
        <w:rPr>
          <w:rFonts w:ascii="Times New Roman" w:hAnsi="Times New Roman" w:cs="Times New Roman"/>
          <w:b/>
          <w:sz w:val="28"/>
          <w:szCs w:val="28"/>
        </w:rPr>
        <w:t>10. Спиши, раскрывая скобки.</w:t>
      </w:r>
    </w:p>
    <w:p w:rsidR="00453D3C" w:rsidRPr="00863917" w:rsidRDefault="00453D3C" w:rsidP="00453D3C">
      <w:pPr>
        <w:rPr>
          <w:rFonts w:ascii="Times New Roman" w:hAnsi="Times New Roman" w:cs="Times New Roman"/>
          <w:sz w:val="28"/>
          <w:szCs w:val="28"/>
        </w:rPr>
      </w:pPr>
      <w:r w:rsidRPr="00863917">
        <w:rPr>
          <w:rFonts w:ascii="Times New Roman" w:hAnsi="Times New Roman" w:cs="Times New Roman"/>
          <w:sz w:val="28"/>
          <w:szCs w:val="28"/>
        </w:rPr>
        <w:lastRenderedPageBreak/>
        <w:t>(У)колибри чрезвычайно развито сердце. Оно (за)</w:t>
      </w:r>
      <w:proofErr w:type="spellStart"/>
      <w:r w:rsidRPr="00863917">
        <w:rPr>
          <w:rFonts w:ascii="Times New Roman" w:hAnsi="Times New Roman" w:cs="Times New Roman"/>
          <w:sz w:val="28"/>
          <w:szCs w:val="28"/>
        </w:rPr>
        <w:t>нимает</w:t>
      </w:r>
      <w:proofErr w:type="spellEnd"/>
      <w:r w:rsidRPr="00863917">
        <w:rPr>
          <w:rFonts w:ascii="Times New Roman" w:hAnsi="Times New Roman" w:cs="Times New Roman"/>
          <w:sz w:val="28"/>
          <w:szCs w:val="28"/>
        </w:rPr>
        <w:t xml:space="preserve"> половину полости тела. Это связано (с) большой (по)</w:t>
      </w:r>
      <w:proofErr w:type="spellStart"/>
      <w:r w:rsidRPr="00863917">
        <w:rPr>
          <w:rFonts w:ascii="Times New Roman" w:hAnsi="Times New Roman" w:cs="Times New Roman"/>
          <w:sz w:val="28"/>
          <w:szCs w:val="28"/>
        </w:rPr>
        <w:t>движностью</w:t>
      </w:r>
      <w:proofErr w:type="spellEnd"/>
      <w:r w:rsidRPr="00863917">
        <w:rPr>
          <w:rFonts w:ascii="Times New Roman" w:hAnsi="Times New Roman" w:cs="Times New Roman"/>
          <w:sz w:val="28"/>
          <w:szCs w:val="28"/>
        </w:rPr>
        <w:t xml:space="preserve"> птиц. Частота сокращений сердца очень высокая. (У)некоторых видов она (до)ходит (до)тысячи ударов в минуту.</w:t>
      </w:r>
    </w:p>
    <w:p w:rsidR="00C27912" w:rsidRPr="00863917" w:rsidRDefault="00453D3C" w:rsidP="009250C3">
      <w:pPr>
        <w:rPr>
          <w:rFonts w:ascii="Times New Roman" w:hAnsi="Times New Roman" w:cs="Times New Roman"/>
          <w:sz w:val="28"/>
          <w:szCs w:val="28"/>
          <w:u w:val="single"/>
        </w:rPr>
      </w:pPr>
      <w:r w:rsidRPr="00863917">
        <w:rPr>
          <w:rFonts w:ascii="Times New Roman" w:hAnsi="Times New Roman" w:cs="Times New Roman"/>
          <w:sz w:val="28"/>
          <w:szCs w:val="28"/>
          <w:u w:val="single"/>
        </w:rPr>
        <w:t>У колибри чрезвычайно развито сердце. Оно занимает половину полости тела. Это связано с большой подвижностью птиц. Частота сокращений сердца очень высокая. У некоторых видов она доходит до тысячи ударов в минуту.</w:t>
      </w:r>
    </w:p>
    <w:p w:rsidR="00B25C75" w:rsidRPr="00863917" w:rsidRDefault="00B25C75" w:rsidP="009250C3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1455B4" w:rsidRPr="00863917" w:rsidRDefault="001455B4" w:rsidP="009250C3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1455B4" w:rsidRPr="00863917" w:rsidRDefault="001455B4" w:rsidP="009250C3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1455B4" w:rsidRPr="00863917" w:rsidRDefault="001455B4" w:rsidP="009250C3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1455B4" w:rsidRPr="00863917" w:rsidRDefault="001455B4" w:rsidP="009250C3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1455B4" w:rsidRDefault="001455B4" w:rsidP="009250C3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863917" w:rsidRDefault="00863917" w:rsidP="009250C3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863917" w:rsidRDefault="00863917" w:rsidP="009250C3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863917" w:rsidRDefault="00863917" w:rsidP="009250C3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863917" w:rsidRDefault="00863917" w:rsidP="009250C3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863917" w:rsidRDefault="00863917" w:rsidP="009250C3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863917" w:rsidRDefault="00863917" w:rsidP="009250C3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863917" w:rsidRDefault="00863917" w:rsidP="009250C3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863917" w:rsidRDefault="00863917" w:rsidP="009250C3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863917" w:rsidRDefault="00863917" w:rsidP="009250C3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863917" w:rsidRDefault="00863917" w:rsidP="009250C3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863917" w:rsidRDefault="00863917" w:rsidP="009250C3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863917" w:rsidRDefault="00863917" w:rsidP="009250C3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863917" w:rsidRDefault="00863917" w:rsidP="009250C3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863917" w:rsidRPr="00863917" w:rsidRDefault="00863917" w:rsidP="009250C3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1455B4" w:rsidRPr="00863917" w:rsidRDefault="001455B4" w:rsidP="009250C3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C27912" w:rsidRPr="00863917" w:rsidRDefault="00863917" w:rsidP="00863917">
      <w:pPr>
        <w:pStyle w:val="a6"/>
        <w:numPr>
          <w:ilvl w:val="0"/>
          <w:numId w:val="7"/>
        </w:numPr>
        <w:rPr>
          <w:b/>
          <w:sz w:val="28"/>
          <w:szCs w:val="28"/>
        </w:rPr>
      </w:pPr>
      <w:r w:rsidRPr="00863917">
        <w:rPr>
          <w:b/>
          <w:bCs/>
          <w:sz w:val="28"/>
          <w:szCs w:val="28"/>
          <w:lang w:eastAsia="ar-SA"/>
        </w:rPr>
        <w:lastRenderedPageBreak/>
        <w:t>Итоговая</w:t>
      </w:r>
      <w:r w:rsidRPr="00863917">
        <w:rPr>
          <w:b/>
          <w:sz w:val="28"/>
          <w:szCs w:val="28"/>
        </w:rPr>
        <w:t xml:space="preserve"> </w:t>
      </w:r>
      <w:r w:rsidR="008A1C8A" w:rsidRPr="00863917">
        <w:rPr>
          <w:b/>
          <w:sz w:val="28"/>
          <w:szCs w:val="28"/>
        </w:rPr>
        <w:t>контрольная работа «Планета</w:t>
      </w:r>
      <w:r w:rsidRPr="00863917">
        <w:rPr>
          <w:b/>
          <w:sz w:val="28"/>
          <w:szCs w:val="28"/>
        </w:rPr>
        <w:t>», 4</w:t>
      </w:r>
      <w:r w:rsidR="00C27912" w:rsidRPr="00863917">
        <w:rPr>
          <w:b/>
          <w:sz w:val="28"/>
          <w:szCs w:val="28"/>
        </w:rPr>
        <w:t xml:space="preserve"> класс.</w:t>
      </w:r>
    </w:p>
    <w:p w:rsidR="001455B4" w:rsidRPr="00863917" w:rsidRDefault="001455B4" w:rsidP="001455B4">
      <w:pPr>
        <w:rPr>
          <w:rFonts w:ascii="Times New Roman" w:hAnsi="Times New Roman" w:cs="Times New Roman"/>
          <w:sz w:val="28"/>
          <w:szCs w:val="28"/>
        </w:rPr>
      </w:pPr>
      <w:r w:rsidRPr="0086391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Вариант 1</w:t>
      </w:r>
    </w:p>
    <w:p w:rsidR="001455B4" w:rsidRPr="00863917" w:rsidRDefault="008A1C8A" w:rsidP="001455B4">
      <w:pPr>
        <w:rPr>
          <w:rFonts w:ascii="Times New Roman" w:hAnsi="Times New Roman" w:cs="Times New Roman"/>
          <w:b/>
          <w:sz w:val="28"/>
          <w:szCs w:val="28"/>
        </w:rPr>
      </w:pPr>
      <w:r w:rsidRPr="00863917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1455B4" w:rsidRPr="00863917">
        <w:rPr>
          <w:rFonts w:ascii="Times New Roman" w:hAnsi="Times New Roman" w:cs="Times New Roman"/>
          <w:b/>
          <w:sz w:val="28"/>
          <w:szCs w:val="28"/>
        </w:rPr>
        <w:t>1. Прочитай текст.</w:t>
      </w:r>
    </w:p>
    <w:p w:rsidR="001455B4" w:rsidRPr="00863917" w:rsidRDefault="008A1C8A" w:rsidP="001455B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63917">
        <w:rPr>
          <w:rFonts w:ascii="Times New Roman" w:hAnsi="Times New Roman" w:cs="Times New Roman"/>
          <w:sz w:val="28"/>
          <w:szCs w:val="28"/>
        </w:rPr>
        <w:t xml:space="preserve">       </w:t>
      </w:r>
      <w:r w:rsidR="001455B4" w:rsidRPr="00863917">
        <w:rPr>
          <w:rFonts w:ascii="Times New Roman" w:hAnsi="Times New Roman" w:cs="Times New Roman"/>
          <w:sz w:val="28"/>
          <w:szCs w:val="28"/>
        </w:rPr>
        <w:t>Слово «планета» происходит от греческого «</w:t>
      </w:r>
      <w:proofErr w:type="spellStart"/>
      <w:r w:rsidR="001455B4" w:rsidRPr="00863917">
        <w:rPr>
          <w:rFonts w:ascii="Times New Roman" w:hAnsi="Times New Roman" w:cs="Times New Roman"/>
          <w:sz w:val="28"/>
          <w:szCs w:val="28"/>
        </w:rPr>
        <w:t>планетес</w:t>
      </w:r>
      <w:proofErr w:type="spellEnd"/>
      <w:r w:rsidR="001455B4" w:rsidRPr="00863917">
        <w:rPr>
          <w:rFonts w:ascii="Times New Roman" w:hAnsi="Times New Roman" w:cs="Times New Roman"/>
          <w:sz w:val="28"/>
          <w:szCs w:val="28"/>
        </w:rPr>
        <w:t>», означающего «странник». Астрономы древности дали это название «звездам», которые движутся по небосводу. Теперь мы знаем, что планеты – это не звезды, а тела, движущиеся вокруг звезд.</w:t>
      </w:r>
    </w:p>
    <w:p w:rsidR="001455B4" w:rsidRPr="00863917" w:rsidRDefault="008A1C8A" w:rsidP="001455B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63917">
        <w:rPr>
          <w:rFonts w:ascii="Times New Roman" w:hAnsi="Times New Roman" w:cs="Times New Roman"/>
          <w:sz w:val="28"/>
          <w:szCs w:val="28"/>
        </w:rPr>
        <w:t xml:space="preserve">      </w:t>
      </w:r>
      <w:r w:rsidR="001455B4" w:rsidRPr="00863917">
        <w:rPr>
          <w:rFonts w:ascii="Times New Roman" w:hAnsi="Times New Roman" w:cs="Times New Roman"/>
          <w:sz w:val="28"/>
          <w:szCs w:val="28"/>
        </w:rPr>
        <w:t xml:space="preserve">Земля, как и другие планеты нашей </w:t>
      </w:r>
      <w:proofErr w:type="gramStart"/>
      <w:r w:rsidR="001455B4" w:rsidRPr="00863917">
        <w:rPr>
          <w:rFonts w:ascii="Times New Roman" w:hAnsi="Times New Roman" w:cs="Times New Roman"/>
          <w:sz w:val="28"/>
          <w:szCs w:val="28"/>
        </w:rPr>
        <w:t>Солнечной  системы</w:t>
      </w:r>
      <w:proofErr w:type="gramEnd"/>
      <w:r w:rsidR="001455B4" w:rsidRPr="00863917">
        <w:rPr>
          <w:rFonts w:ascii="Times New Roman" w:hAnsi="Times New Roman" w:cs="Times New Roman"/>
          <w:sz w:val="28"/>
          <w:szCs w:val="28"/>
        </w:rPr>
        <w:t xml:space="preserve">, вращаются вокруг звезды, именуемой Солнцем. Каждая планета движется по своей собственной орбите, и, за исключением Плутона и Меркурия, все планеты Солнечной системы расположены в одной плоскости. </w:t>
      </w:r>
    </w:p>
    <w:p w:rsidR="001455B4" w:rsidRPr="00863917" w:rsidRDefault="008A1C8A" w:rsidP="001455B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63917">
        <w:rPr>
          <w:rFonts w:ascii="Times New Roman" w:hAnsi="Times New Roman" w:cs="Times New Roman"/>
          <w:sz w:val="28"/>
          <w:szCs w:val="28"/>
        </w:rPr>
        <w:t xml:space="preserve">     </w:t>
      </w:r>
      <w:r w:rsidR="001455B4" w:rsidRPr="00863917">
        <w:rPr>
          <w:rFonts w:ascii="Times New Roman" w:hAnsi="Times New Roman" w:cs="Times New Roman"/>
          <w:sz w:val="28"/>
          <w:szCs w:val="28"/>
        </w:rPr>
        <w:t>Астрономы считают, что планеты образовались из огромных облаков газа и пыли, вращавшихся некогда вокруг Солнца. Постепенно, под действием гравитации, частички газа и пыли слипались в плотную массу и превращались в планеты. В нашей Солнечной системе известны девять планет: Меркурий, Венера, Земля, Марс, Юпитер, Сатурн, Уран, Нептун, Плутон. Меркурий – самая близкая к Солнцу планета.</w:t>
      </w:r>
    </w:p>
    <w:p w:rsidR="001455B4" w:rsidRPr="00863917" w:rsidRDefault="008A1C8A" w:rsidP="001455B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63917">
        <w:rPr>
          <w:rFonts w:ascii="Times New Roman" w:hAnsi="Times New Roman" w:cs="Times New Roman"/>
          <w:sz w:val="28"/>
          <w:szCs w:val="28"/>
        </w:rPr>
        <w:t xml:space="preserve">     </w:t>
      </w:r>
      <w:r w:rsidR="001455B4" w:rsidRPr="00863917">
        <w:rPr>
          <w:rFonts w:ascii="Times New Roman" w:hAnsi="Times New Roman" w:cs="Times New Roman"/>
          <w:sz w:val="28"/>
          <w:szCs w:val="28"/>
        </w:rPr>
        <w:t>Планеты видны с Земли, поскольку отражают падающие на них лучи Солнца.</w:t>
      </w:r>
    </w:p>
    <w:p w:rsidR="001455B4" w:rsidRPr="00863917" w:rsidRDefault="001455B4" w:rsidP="001455B4">
      <w:pPr>
        <w:spacing w:line="240" w:lineRule="auto"/>
        <w:rPr>
          <w:rFonts w:ascii="Times New Roman" w:hAnsi="Times New Roman" w:cs="Times New Roman"/>
          <w:kern w:val="36"/>
          <w:sz w:val="28"/>
          <w:szCs w:val="28"/>
        </w:rPr>
      </w:pPr>
      <w:r w:rsidRPr="00863917">
        <w:rPr>
          <w:rFonts w:ascii="Times New Roman" w:hAnsi="Times New Roman" w:cs="Times New Roman"/>
          <w:kern w:val="36"/>
          <w:sz w:val="28"/>
          <w:szCs w:val="28"/>
        </w:rPr>
        <w:t xml:space="preserve">                                                                  </w:t>
      </w:r>
    </w:p>
    <w:p w:rsidR="001455B4" w:rsidRPr="00863917" w:rsidRDefault="001455B4" w:rsidP="001455B4">
      <w:pPr>
        <w:rPr>
          <w:rFonts w:ascii="Times New Roman" w:hAnsi="Times New Roman" w:cs="Times New Roman"/>
          <w:sz w:val="28"/>
          <w:szCs w:val="28"/>
        </w:rPr>
      </w:pPr>
      <w:r w:rsidRPr="00863917">
        <w:rPr>
          <w:rFonts w:ascii="Times New Roman" w:hAnsi="Times New Roman" w:cs="Times New Roman"/>
          <w:kern w:val="36"/>
          <w:sz w:val="28"/>
          <w:szCs w:val="28"/>
        </w:rPr>
        <w:t xml:space="preserve">                                                                (110 слов) (Из материалов энциклопедии «Хочу всё знать»)</w:t>
      </w:r>
    </w:p>
    <w:p w:rsidR="001455B4" w:rsidRPr="00863917" w:rsidRDefault="001455B4" w:rsidP="001455B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63917">
        <w:rPr>
          <w:rFonts w:ascii="Times New Roman" w:hAnsi="Times New Roman" w:cs="Times New Roman"/>
          <w:b/>
          <w:sz w:val="28"/>
          <w:szCs w:val="28"/>
        </w:rPr>
        <w:t>2. Определи тему текста.</w:t>
      </w:r>
    </w:p>
    <w:p w:rsidR="001455B4" w:rsidRPr="00863917" w:rsidRDefault="001455B4" w:rsidP="001455B4">
      <w:pPr>
        <w:spacing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863917">
        <w:rPr>
          <w:rFonts w:ascii="Times New Roman" w:hAnsi="Times New Roman" w:cs="Times New Roman"/>
          <w:sz w:val="28"/>
          <w:szCs w:val="28"/>
          <w:u w:val="single"/>
        </w:rPr>
        <w:t>Планеты.</w:t>
      </w:r>
    </w:p>
    <w:p w:rsidR="001455B4" w:rsidRPr="00863917" w:rsidRDefault="001455B4" w:rsidP="001455B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63917">
        <w:rPr>
          <w:rFonts w:ascii="Times New Roman" w:hAnsi="Times New Roman" w:cs="Times New Roman"/>
          <w:b/>
          <w:sz w:val="28"/>
          <w:szCs w:val="28"/>
        </w:rPr>
        <w:t>3. Определи стиль речи: научный, художественный, публицистический.</w:t>
      </w:r>
    </w:p>
    <w:p w:rsidR="001455B4" w:rsidRPr="00863917" w:rsidRDefault="001455B4" w:rsidP="001455B4">
      <w:pPr>
        <w:spacing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863917">
        <w:rPr>
          <w:rFonts w:ascii="Times New Roman" w:hAnsi="Times New Roman" w:cs="Times New Roman"/>
          <w:sz w:val="28"/>
          <w:szCs w:val="28"/>
          <w:u w:val="single"/>
        </w:rPr>
        <w:t>Научный.</w:t>
      </w:r>
    </w:p>
    <w:p w:rsidR="001455B4" w:rsidRPr="00863917" w:rsidRDefault="001455B4" w:rsidP="001455B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63917">
        <w:rPr>
          <w:rFonts w:ascii="Times New Roman" w:hAnsi="Times New Roman" w:cs="Times New Roman"/>
          <w:b/>
          <w:sz w:val="28"/>
          <w:szCs w:val="28"/>
        </w:rPr>
        <w:t>4. Верно ли утверждение, что планеты – это не тела, движущиеся вокруг Земли, а звёзды?</w:t>
      </w:r>
    </w:p>
    <w:p w:rsidR="001455B4" w:rsidRPr="00863917" w:rsidRDefault="001455B4" w:rsidP="001455B4">
      <w:pPr>
        <w:spacing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863917">
        <w:rPr>
          <w:rFonts w:ascii="Times New Roman" w:hAnsi="Times New Roman" w:cs="Times New Roman"/>
          <w:sz w:val="28"/>
          <w:szCs w:val="28"/>
          <w:u w:val="single"/>
        </w:rPr>
        <w:t>Нет. Теперь мы знаем, что планеты – это не звезды, а тела, движущиеся вокруг звезд.</w:t>
      </w:r>
    </w:p>
    <w:p w:rsidR="001455B4" w:rsidRPr="00863917" w:rsidRDefault="001455B4" w:rsidP="001455B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63917">
        <w:rPr>
          <w:rFonts w:ascii="Times New Roman" w:hAnsi="Times New Roman" w:cs="Times New Roman"/>
          <w:b/>
          <w:sz w:val="28"/>
          <w:szCs w:val="28"/>
        </w:rPr>
        <w:t>Подчеркни в тексте слова, подтверждающие твой ответ.</w:t>
      </w:r>
    </w:p>
    <w:p w:rsidR="001455B4" w:rsidRPr="00863917" w:rsidRDefault="001455B4" w:rsidP="001455B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63917">
        <w:rPr>
          <w:rFonts w:ascii="Times New Roman" w:hAnsi="Times New Roman" w:cs="Times New Roman"/>
          <w:b/>
          <w:sz w:val="28"/>
          <w:szCs w:val="28"/>
        </w:rPr>
        <w:t>5. Вставь слова из текста так, чтобы предложения имели смысл.</w:t>
      </w:r>
    </w:p>
    <w:p w:rsidR="001455B4" w:rsidRPr="00863917" w:rsidRDefault="001455B4" w:rsidP="001455B4">
      <w:pPr>
        <w:spacing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863917">
        <w:rPr>
          <w:rFonts w:ascii="Times New Roman" w:hAnsi="Times New Roman" w:cs="Times New Roman"/>
          <w:sz w:val="28"/>
          <w:szCs w:val="28"/>
          <w:u w:val="single"/>
        </w:rPr>
        <w:t xml:space="preserve">Земля вращается вокруг звезды, именуемой солнцем. Планеты отражают падающие на </w:t>
      </w:r>
      <w:proofErr w:type="gramStart"/>
      <w:r w:rsidRPr="00863917">
        <w:rPr>
          <w:rFonts w:ascii="Times New Roman" w:hAnsi="Times New Roman" w:cs="Times New Roman"/>
          <w:sz w:val="28"/>
          <w:szCs w:val="28"/>
          <w:u w:val="single"/>
        </w:rPr>
        <w:t>них  лучи</w:t>
      </w:r>
      <w:proofErr w:type="gramEnd"/>
      <w:r w:rsidRPr="00863917">
        <w:rPr>
          <w:rFonts w:ascii="Times New Roman" w:hAnsi="Times New Roman" w:cs="Times New Roman"/>
          <w:sz w:val="28"/>
          <w:szCs w:val="28"/>
          <w:u w:val="single"/>
        </w:rPr>
        <w:t xml:space="preserve">  Солнца.</w:t>
      </w:r>
    </w:p>
    <w:p w:rsidR="001455B4" w:rsidRPr="00863917" w:rsidRDefault="001455B4" w:rsidP="001455B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63917">
        <w:rPr>
          <w:rFonts w:ascii="Times New Roman" w:hAnsi="Times New Roman" w:cs="Times New Roman"/>
          <w:b/>
          <w:sz w:val="28"/>
          <w:szCs w:val="28"/>
        </w:rPr>
        <w:t>6. Подбери и запиши к словам синонимы.</w:t>
      </w:r>
    </w:p>
    <w:p w:rsidR="001455B4" w:rsidRPr="00863917" w:rsidRDefault="001455B4" w:rsidP="001455B4">
      <w:pPr>
        <w:spacing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863917">
        <w:rPr>
          <w:rFonts w:ascii="Times New Roman" w:hAnsi="Times New Roman" w:cs="Times New Roman"/>
          <w:sz w:val="28"/>
          <w:szCs w:val="28"/>
          <w:u w:val="single"/>
        </w:rPr>
        <w:lastRenderedPageBreak/>
        <w:t xml:space="preserve">именуемый - </w:t>
      </w:r>
      <w:r w:rsidRPr="00863917">
        <w:rPr>
          <w:rFonts w:ascii="Times New Roman" w:hAnsi="Times New Roman" w:cs="Times New Roman"/>
          <w:i/>
          <w:sz w:val="28"/>
          <w:szCs w:val="28"/>
          <w:u w:val="single"/>
        </w:rPr>
        <w:t xml:space="preserve">названный </w:t>
      </w:r>
    </w:p>
    <w:p w:rsidR="001455B4" w:rsidRPr="00863917" w:rsidRDefault="001455B4" w:rsidP="001455B4">
      <w:pPr>
        <w:spacing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863917">
        <w:rPr>
          <w:rFonts w:ascii="Times New Roman" w:hAnsi="Times New Roman" w:cs="Times New Roman"/>
          <w:sz w:val="28"/>
          <w:szCs w:val="28"/>
          <w:u w:val="single"/>
        </w:rPr>
        <w:t xml:space="preserve">удалённая – </w:t>
      </w:r>
      <w:r w:rsidRPr="00863917">
        <w:rPr>
          <w:rFonts w:ascii="Times New Roman" w:hAnsi="Times New Roman" w:cs="Times New Roman"/>
          <w:i/>
          <w:sz w:val="28"/>
          <w:szCs w:val="28"/>
          <w:u w:val="single"/>
        </w:rPr>
        <w:t>отдалённая, далёкая</w:t>
      </w:r>
      <w:r w:rsidRPr="0086391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1455B4" w:rsidRPr="00863917" w:rsidRDefault="001455B4" w:rsidP="001455B4">
      <w:pPr>
        <w:spacing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863917">
        <w:rPr>
          <w:rFonts w:ascii="Times New Roman" w:hAnsi="Times New Roman" w:cs="Times New Roman"/>
          <w:sz w:val="28"/>
          <w:szCs w:val="28"/>
          <w:u w:val="single"/>
        </w:rPr>
        <w:t xml:space="preserve">вращается – </w:t>
      </w:r>
      <w:r w:rsidRPr="00863917">
        <w:rPr>
          <w:rFonts w:ascii="Times New Roman" w:hAnsi="Times New Roman" w:cs="Times New Roman"/>
          <w:i/>
          <w:sz w:val="28"/>
          <w:szCs w:val="28"/>
          <w:u w:val="single"/>
        </w:rPr>
        <w:t xml:space="preserve">крутится, вертится </w:t>
      </w:r>
      <w:r w:rsidRPr="0086391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1455B4" w:rsidRPr="00863917" w:rsidRDefault="001455B4" w:rsidP="001455B4">
      <w:pPr>
        <w:spacing w:line="240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863917">
        <w:rPr>
          <w:rFonts w:ascii="Times New Roman" w:hAnsi="Times New Roman" w:cs="Times New Roman"/>
          <w:sz w:val="28"/>
          <w:szCs w:val="28"/>
          <w:u w:val="single"/>
        </w:rPr>
        <w:t xml:space="preserve">огромная – </w:t>
      </w:r>
      <w:r w:rsidRPr="00863917">
        <w:rPr>
          <w:rFonts w:ascii="Times New Roman" w:hAnsi="Times New Roman" w:cs="Times New Roman"/>
          <w:i/>
          <w:sz w:val="28"/>
          <w:szCs w:val="28"/>
          <w:u w:val="single"/>
        </w:rPr>
        <w:t>гигантская, большая</w:t>
      </w:r>
    </w:p>
    <w:p w:rsidR="001455B4" w:rsidRPr="00863917" w:rsidRDefault="001455B4" w:rsidP="001455B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63917">
        <w:rPr>
          <w:rFonts w:ascii="Times New Roman" w:hAnsi="Times New Roman" w:cs="Times New Roman"/>
          <w:b/>
          <w:sz w:val="28"/>
          <w:szCs w:val="28"/>
        </w:rPr>
        <w:t>7. Разбери слова по составу.</w:t>
      </w:r>
    </w:p>
    <w:p w:rsidR="001455B4" w:rsidRPr="00863917" w:rsidRDefault="001455B4" w:rsidP="001455B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6391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63917">
        <w:rPr>
          <w:rFonts w:ascii="Times New Roman" w:hAnsi="Times New Roman" w:cs="Times New Roman"/>
          <w:sz w:val="28"/>
          <w:szCs w:val="28"/>
        </w:rPr>
        <w:t>неб/о            тел/о             неб/о/свод             тел/о/</w:t>
      </w:r>
      <w:proofErr w:type="spellStart"/>
      <w:r w:rsidRPr="00863917">
        <w:rPr>
          <w:rFonts w:ascii="Times New Roman" w:hAnsi="Times New Roman" w:cs="Times New Roman"/>
          <w:sz w:val="28"/>
          <w:szCs w:val="28"/>
        </w:rPr>
        <w:t>движ</w:t>
      </w:r>
      <w:proofErr w:type="spellEnd"/>
      <w:r w:rsidRPr="00863917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863917">
        <w:rPr>
          <w:rFonts w:ascii="Times New Roman" w:hAnsi="Times New Roman" w:cs="Times New Roman"/>
          <w:sz w:val="28"/>
          <w:szCs w:val="28"/>
        </w:rPr>
        <w:t>ен</w:t>
      </w:r>
      <w:proofErr w:type="spellEnd"/>
      <w:r w:rsidRPr="00863917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863917">
        <w:rPr>
          <w:rFonts w:ascii="Times New Roman" w:hAnsi="Times New Roman" w:cs="Times New Roman"/>
          <w:sz w:val="28"/>
          <w:szCs w:val="28"/>
        </w:rPr>
        <w:t>ие</w:t>
      </w:r>
      <w:proofErr w:type="spellEnd"/>
    </w:p>
    <w:p w:rsidR="001455B4" w:rsidRPr="00863917" w:rsidRDefault="001455B4" w:rsidP="001455B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63917">
        <w:rPr>
          <w:rFonts w:ascii="Times New Roman" w:hAnsi="Times New Roman" w:cs="Times New Roman"/>
          <w:b/>
          <w:sz w:val="28"/>
          <w:szCs w:val="28"/>
        </w:rPr>
        <w:t>8. Отметь рисунок, на котором изображён предмет, помогающий астрономам наблюдать за звёздами.</w:t>
      </w:r>
    </w:p>
    <w:p w:rsidR="001455B4" w:rsidRPr="00863917" w:rsidRDefault="001455B4" w:rsidP="001455B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63917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2542540" cy="111569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2540" cy="1115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863917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286385" cy="286385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85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455B4" w:rsidRPr="00863917" w:rsidRDefault="001455B4" w:rsidP="001455B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63917">
        <w:rPr>
          <w:rFonts w:ascii="Times New Roman" w:hAnsi="Times New Roman" w:cs="Times New Roman"/>
          <w:b/>
          <w:sz w:val="28"/>
          <w:szCs w:val="28"/>
        </w:rPr>
        <w:t>9. Определи границы предложений. Спиши текст. Поставь ударение в трёхсложных словах.</w:t>
      </w:r>
    </w:p>
    <w:p w:rsidR="001455B4" w:rsidRPr="00863917" w:rsidRDefault="001455B4" w:rsidP="001455B4">
      <w:pPr>
        <w:spacing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863917">
        <w:rPr>
          <w:rFonts w:ascii="Times New Roman" w:hAnsi="Times New Roman" w:cs="Times New Roman"/>
          <w:sz w:val="28"/>
          <w:szCs w:val="28"/>
          <w:u w:val="single"/>
        </w:rPr>
        <w:t>Ещё в древности люди заглядывались на звёзды. Звёзды бывают разных цветов и размеров. Среди множества звёзд Солнце можно назвать уникальным.</w:t>
      </w:r>
    </w:p>
    <w:p w:rsidR="001455B4" w:rsidRPr="00863917" w:rsidRDefault="001455B4" w:rsidP="001455B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63917">
        <w:rPr>
          <w:rFonts w:ascii="Times New Roman" w:hAnsi="Times New Roman" w:cs="Times New Roman"/>
          <w:b/>
          <w:sz w:val="28"/>
          <w:szCs w:val="28"/>
        </w:rPr>
        <w:t>10. Впиши в клетки названия планет.</w:t>
      </w:r>
    </w:p>
    <w:p w:rsidR="001455B4" w:rsidRPr="00863917" w:rsidRDefault="001455B4" w:rsidP="001455B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63917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4019550" cy="2295525"/>
            <wp:effectExtent l="19050" t="0" r="0" b="0"/>
            <wp:docPr id="6" name="Рисунок 1" descr="к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р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19550" cy="2295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55B4" w:rsidRPr="00863917" w:rsidRDefault="001455B4" w:rsidP="001455B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63917">
        <w:rPr>
          <w:rFonts w:ascii="Times New Roman" w:hAnsi="Times New Roman" w:cs="Times New Roman"/>
          <w:sz w:val="28"/>
          <w:szCs w:val="28"/>
        </w:rPr>
        <w:t xml:space="preserve">Марс, Венера, Уран, Сатурн, Земля.    Юпитер, Меркурий, Нептун.  </w:t>
      </w:r>
    </w:p>
    <w:p w:rsidR="001455B4" w:rsidRPr="00863917" w:rsidRDefault="001455B4" w:rsidP="001455B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251F3" w:rsidRDefault="001455B4" w:rsidP="0086391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6391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1FDA" w:rsidRDefault="001F1FDA" w:rsidP="0086391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F1FDA" w:rsidRPr="00863917" w:rsidRDefault="001F1FDA" w:rsidP="0086391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536C26" w:rsidRPr="00863917" w:rsidRDefault="00536C26" w:rsidP="0048639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250C3" w:rsidRPr="00863917" w:rsidRDefault="001455B4" w:rsidP="009250C3">
      <w:pPr>
        <w:pStyle w:val="a6"/>
        <w:tabs>
          <w:tab w:val="left" w:pos="1182"/>
        </w:tabs>
        <w:ind w:left="0"/>
        <w:rPr>
          <w:sz w:val="28"/>
          <w:szCs w:val="28"/>
        </w:rPr>
      </w:pPr>
      <w:r w:rsidRPr="00863917">
        <w:rPr>
          <w:sz w:val="28"/>
          <w:szCs w:val="28"/>
        </w:rPr>
        <w:t>КИМ. Литературное чтение 4</w:t>
      </w:r>
      <w:r w:rsidR="009250C3" w:rsidRPr="00863917">
        <w:rPr>
          <w:sz w:val="28"/>
          <w:szCs w:val="28"/>
        </w:rPr>
        <w:t xml:space="preserve"> класс/ Сост. </w:t>
      </w:r>
      <w:proofErr w:type="spellStart"/>
      <w:r w:rsidR="009250C3" w:rsidRPr="00863917">
        <w:rPr>
          <w:sz w:val="28"/>
          <w:szCs w:val="28"/>
        </w:rPr>
        <w:t>С.В.Кутявина</w:t>
      </w:r>
      <w:proofErr w:type="spellEnd"/>
      <w:r w:rsidR="009250C3" w:rsidRPr="00863917">
        <w:rPr>
          <w:sz w:val="28"/>
          <w:szCs w:val="28"/>
        </w:rPr>
        <w:t xml:space="preserve">- М.: </w:t>
      </w:r>
      <w:proofErr w:type="spellStart"/>
      <w:r w:rsidR="009250C3" w:rsidRPr="00863917">
        <w:rPr>
          <w:sz w:val="28"/>
          <w:szCs w:val="28"/>
        </w:rPr>
        <w:t>Вако</w:t>
      </w:r>
      <w:proofErr w:type="spellEnd"/>
      <w:r w:rsidR="009250C3" w:rsidRPr="00863917">
        <w:rPr>
          <w:sz w:val="28"/>
          <w:szCs w:val="28"/>
        </w:rPr>
        <w:t>, 2014</w:t>
      </w:r>
    </w:p>
    <w:tbl>
      <w:tblPr>
        <w:tblpPr w:leftFromText="180" w:rightFromText="180" w:vertAnchor="text" w:horzAnchor="margin" w:tblpY="-32"/>
        <w:tblW w:w="10490" w:type="dxa"/>
        <w:tblLayout w:type="fixed"/>
        <w:tblLook w:val="0000" w:firstRow="0" w:lastRow="0" w:firstColumn="0" w:lastColumn="0" w:noHBand="0" w:noVBand="0"/>
      </w:tblPr>
      <w:tblGrid>
        <w:gridCol w:w="10490"/>
      </w:tblGrid>
      <w:tr w:rsidR="000251F3" w:rsidRPr="00863917" w:rsidTr="000251F3"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51F3" w:rsidRPr="00863917" w:rsidRDefault="000251F3" w:rsidP="00025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91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Задания уровня А оцениваются 1 баллом, уровня В- 2 баллами, уровня С- 3 баллами </w:t>
            </w:r>
          </w:p>
          <w:p w:rsidR="000251F3" w:rsidRPr="00863917" w:rsidRDefault="000251F3" w:rsidP="00025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917">
              <w:rPr>
                <w:rFonts w:ascii="Times New Roman" w:eastAsia="Times New Roman" w:hAnsi="Times New Roman" w:cs="Times New Roman"/>
                <w:sz w:val="28"/>
                <w:szCs w:val="28"/>
              </w:rPr>
              <w:t>5- работа не содержит ошибок</w:t>
            </w:r>
          </w:p>
          <w:p w:rsidR="000251F3" w:rsidRPr="00863917" w:rsidRDefault="000251F3" w:rsidP="00025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917">
              <w:rPr>
                <w:rFonts w:ascii="Times New Roman" w:eastAsia="Times New Roman" w:hAnsi="Times New Roman" w:cs="Times New Roman"/>
                <w:sz w:val="28"/>
                <w:szCs w:val="28"/>
              </w:rPr>
              <w:t>4- выполнено не менее 75% объема работы</w:t>
            </w:r>
          </w:p>
          <w:p w:rsidR="000251F3" w:rsidRPr="00863917" w:rsidRDefault="000251F3" w:rsidP="00025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917">
              <w:rPr>
                <w:rFonts w:ascii="Times New Roman" w:eastAsia="Times New Roman" w:hAnsi="Times New Roman" w:cs="Times New Roman"/>
                <w:sz w:val="28"/>
                <w:szCs w:val="28"/>
              </w:rPr>
              <w:t>3- выполнено не менее 50% объема работы</w:t>
            </w:r>
          </w:p>
          <w:p w:rsidR="000251F3" w:rsidRPr="00863917" w:rsidRDefault="000251F3" w:rsidP="000251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86391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2- выполнено менее 50% </w:t>
            </w:r>
            <w:proofErr w:type="spellStart"/>
            <w:r w:rsidRPr="00863917">
              <w:rPr>
                <w:rFonts w:ascii="Times New Roman" w:eastAsia="Times New Roman" w:hAnsi="Times New Roman" w:cs="Times New Roman"/>
                <w:sz w:val="28"/>
                <w:szCs w:val="28"/>
              </w:rPr>
              <w:t>объма</w:t>
            </w:r>
            <w:proofErr w:type="spellEnd"/>
            <w:r w:rsidRPr="0086391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работы</w:t>
            </w:r>
          </w:p>
        </w:tc>
      </w:tr>
      <w:tr w:rsidR="000251F3" w:rsidRPr="00863917" w:rsidTr="000251F3">
        <w:trPr>
          <w:trHeight w:val="1314"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51F3" w:rsidRPr="00863917" w:rsidRDefault="000251F3" w:rsidP="00025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917">
              <w:rPr>
                <w:rFonts w:ascii="Times New Roman" w:eastAsia="Times New Roman" w:hAnsi="Times New Roman" w:cs="Times New Roman"/>
                <w:sz w:val="28"/>
                <w:szCs w:val="28"/>
              </w:rPr>
              <w:t>За каждое задание 2 балла</w:t>
            </w:r>
          </w:p>
          <w:p w:rsidR="000251F3" w:rsidRPr="00863917" w:rsidRDefault="000251F3" w:rsidP="00025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917">
              <w:rPr>
                <w:rFonts w:ascii="Times New Roman" w:eastAsia="Times New Roman" w:hAnsi="Times New Roman" w:cs="Times New Roman"/>
                <w:sz w:val="28"/>
                <w:szCs w:val="28"/>
              </w:rPr>
              <w:t>7-8 баллов- 5</w:t>
            </w:r>
          </w:p>
          <w:p w:rsidR="000251F3" w:rsidRPr="00863917" w:rsidRDefault="000251F3" w:rsidP="00025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917">
              <w:rPr>
                <w:rFonts w:ascii="Times New Roman" w:eastAsia="Times New Roman" w:hAnsi="Times New Roman" w:cs="Times New Roman"/>
                <w:sz w:val="28"/>
                <w:szCs w:val="28"/>
              </w:rPr>
              <w:t>5-6 баллов – 4</w:t>
            </w:r>
          </w:p>
          <w:p w:rsidR="000251F3" w:rsidRPr="00863917" w:rsidRDefault="000251F3" w:rsidP="00025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917">
              <w:rPr>
                <w:rFonts w:ascii="Times New Roman" w:eastAsia="Times New Roman" w:hAnsi="Times New Roman" w:cs="Times New Roman"/>
                <w:sz w:val="28"/>
                <w:szCs w:val="28"/>
              </w:rPr>
              <w:t>3-4 балла -3</w:t>
            </w:r>
          </w:p>
          <w:p w:rsidR="000251F3" w:rsidRPr="00863917" w:rsidRDefault="000251F3" w:rsidP="000251F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63917">
              <w:rPr>
                <w:rFonts w:ascii="Times New Roman" w:eastAsia="Times New Roman" w:hAnsi="Times New Roman" w:cs="Times New Roman"/>
                <w:sz w:val="28"/>
                <w:szCs w:val="28"/>
              </w:rPr>
              <w:t>Меньше 3 баллов - 2</w:t>
            </w:r>
          </w:p>
        </w:tc>
      </w:tr>
    </w:tbl>
    <w:p w:rsidR="009250C3" w:rsidRPr="00863917" w:rsidRDefault="009250C3" w:rsidP="009250C3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536C26" w:rsidRPr="00863917" w:rsidRDefault="00536C26" w:rsidP="0048639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536C26" w:rsidRPr="00863917" w:rsidSect="00C27912">
      <w:pgSz w:w="11906" w:h="16838"/>
      <w:pgMar w:top="993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80096C"/>
    <w:multiLevelType w:val="hybridMultilevel"/>
    <w:tmpl w:val="D4401B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0479A1"/>
    <w:multiLevelType w:val="hybridMultilevel"/>
    <w:tmpl w:val="F73EC468"/>
    <w:lvl w:ilvl="0" w:tplc="46F80304">
      <w:start w:val="4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 w15:restartNumberingAfterBreak="0">
    <w:nsid w:val="31C04D5A"/>
    <w:multiLevelType w:val="hybridMultilevel"/>
    <w:tmpl w:val="4AC6E8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513394"/>
    <w:multiLevelType w:val="hybridMultilevel"/>
    <w:tmpl w:val="F5C88B2C"/>
    <w:lvl w:ilvl="0" w:tplc="C7AED5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1976CD"/>
    <w:multiLevelType w:val="hybridMultilevel"/>
    <w:tmpl w:val="70A008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D41A0B"/>
    <w:multiLevelType w:val="hybridMultilevel"/>
    <w:tmpl w:val="6716352E"/>
    <w:lvl w:ilvl="0" w:tplc="A0FEC126">
      <w:start w:val="159"/>
      <w:numFmt w:val="decimal"/>
      <w:lvlText w:val="(%1"/>
      <w:lvlJc w:val="left"/>
      <w:pPr>
        <w:ind w:left="784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490" w:hanging="360"/>
      </w:pPr>
    </w:lvl>
    <w:lvl w:ilvl="2" w:tplc="0419001B" w:tentative="1">
      <w:start w:val="1"/>
      <w:numFmt w:val="lowerRoman"/>
      <w:lvlText w:val="%3."/>
      <w:lvlJc w:val="right"/>
      <w:pPr>
        <w:ind w:left="9210" w:hanging="180"/>
      </w:pPr>
    </w:lvl>
    <w:lvl w:ilvl="3" w:tplc="0419000F" w:tentative="1">
      <w:start w:val="1"/>
      <w:numFmt w:val="decimal"/>
      <w:lvlText w:val="%4."/>
      <w:lvlJc w:val="left"/>
      <w:pPr>
        <w:ind w:left="9930" w:hanging="360"/>
      </w:pPr>
    </w:lvl>
    <w:lvl w:ilvl="4" w:tplc="04190019" w:tentative="1">
      <w:start w:val="1"/>
      <w:numFmt w:val="lowerLetter"/>
      <w:lvlText w:val="%5."/>
      <w:lvlJc w:val="left"/>
      <w:pPr>
        <w:ind w:left="10650" w:hanging="360"/>
      </w:pPr>
    </w:lvl>
    <w:lvl w:ilvl="5" w:tplc="0419001B" w:tentative="1">
      <w:start w:val="1"/>
      <w:numFmt w:val="lowerRoman"/>
      <w:lvlText w:val="%6."/>
      <w:lvlJc w:val="right"/>
      <w:pPr>
        <w:ind w:left="11370" w:hanging="180"/>
      </w:pPr>
    </w:lvl>
    <w:lvl w:ilvl="6" w:tplc="0419000F" w:tentative="1">
      <w:start w:val="1"/>
      <w:numFmt w:val="decimal"/>
      <w:lvlText w:val="%7."/>
      <w:lvlJc w:val="left"/>
      <w:pPr>
        <w:ind w:left="12090" w:hanging="360"/>
      </w:pPr>
    </w:lvl>
    <w:lvl w:ilvl="7" w:tplc="04190019" w:tentative="1">
      <w:start w:val="1"/>
      <w:numFmt w:val="lowerLetter"/>
      <w:lvlText w:val="%8."/>
      <w:lvlJc w:val="left"/>
      <w:pPr>
        <w:ind w:left="12810" w:hanging="360"/>
      </w:pPr>
    </w:lvl>
    <w:lvl w:ilvl="8" w:tplc="0419001B" w:tentative="1">
      <w:start w:val="1"/>
      <w:numFmt w:val="lowerRoman"/>
      <w:lvlText w:val="%9."/>
      <w:lvlJc w:val="right"/>
      <w:pPr>
        <w:ind w:left="13530" w:hanging="180"/>
      </w:pPr>
    </w:lvl>
  </w:abstractNum>
  <w:abstractNum w:abstractNumId="6" w15:restartNumberingAfterBreak="0">
    <w:nsid w:val="72365CC2"/>
    <w:multiLevelType w:val="hybridMultilevel"/>
    <w:tmpl w:val="CCAEE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41C42"/>
    <w:rsid w:val="00001689"/>
    <w:rsid w:val="0000460D"/>
    <w:rsid w:val="00014D1B"/>
    <w:rsid w:val="00021A3A"/>
    <w:rsid w:val="000251F3"/>
    <w:rsid w:val="000648E0"/>
    <w:rsid w:val="00091A0B"/>
    <w:rsid w:val="001455B4"/>
    <w:rsid w:val="001E3679"/>
    <w:rsid w:val="001F1FDA"/>
    <w:rsid w:val="00237907"/>
    <w:rsid w:val="002C40F6"/>
    <w:rsid w:val="002F15AB"/>
    <w:rsid w:val="002F288E"/>
    <w:rsid w:val="00344E89"/>
    <w:rsid w:val="00453D3C"/>
    <w:rsid w:val="00457847"/>
    <w:rsid w:val="0048639F"/>
    <w:rsid w:val="004C615E"/>
    <w:rsid w:val="004F3221"/>
    <w:rsid w:val="00536C26"/>
    <w:rsid w:val="005750FE"/>
    <w:rsid w:val="00617384"/>
    <w:rsid w:val="006C6869"/>
    <w:rsid w:val="006D69F0"/>
    <w:rsid w:val="006F666C"/>
    <w:rsid w:val="0071272F"/>
    <w:rsid w:val="00816BD3"/>
    <w:rsid w:val="00863917"/>
    <w:rsid w:val="008A1C8A"/>
    <w:rsid w:val="009250C3"/>
    <w:rsid w:val="009631C1"/>
    <w:rsid w:val="00AB79A3"/>
    <w:rsid w:val="00AE3DAC"/>
    <w:rsid w:val="00B25C75"/>
    <w:rsid w:val="00BD2E2E"/>
    <w:rsid w:val="00C27912"/>
    <w:rsid w:val="00C93535"/>
    <w:rsid w:val="00D41C42"/>
    <w:rsid w:val="00DA19AA"/>
    <w:rsid w:val="00E44298"/>
    <w:rsid w:val="00EA6B91"/>
    <w:rsid w:val="00FA0B33"/>
    <w:rsid w:val="00FC45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5"/>
    <o:shapelayout v:ext="edit">
      <o:idmap v:ext="edit" data="1"/>
      <o:rules v:ext="edit">
        <o:r id="V:Rule1" type="connector" idref="#_x0000_s1242"/>
        <o:r id="V:Rule2" type="connector" idref="#_x0000_s1244"/>
        <o:r id="V:Rule3" type="connector" idref="#_x0000_s1243"/>
      </o:rules>
    </o:shapelayout>
  </w:shapeDefaults>
  <w:decimalSymbol w:val=","/>
  <w:listSeparator w:val=";"/>
  <w14:docId w14:val="6D85E048"/>
  <w15:docId w15:val="{BEC59931-33D0-47CA-B09E-3B2216EC6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3D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41C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41C42"/>
    <w:rPr>
      <w:b/>
      <w:bCs/>
    </w:rPr>
  </w:style>
  <w:style w:type="paragraph" w:styleId="a5">
    <w:name w:val="No Spacing"/>
    <w:uiPriority w:val="1"/>
    <w:qFormat/>
    <w:rsid w:val="00D41C42"/>
    <w:pPr>
      <w:spacing w:after="0" w:line="240" w:lineRule="auto"/>
    </w:pPr>
    <w:rPr>
      <w:rFonts w:eastAsiaTheme="minorHAnsi"/>
      <w:lang w:eastAsia="en-US"/>
    </w:rPr>
  </w:style>
  <w:style w:type="paragraph" w:customStyle="1" w:styleId="ParagraphStyle">
    <w:name w:val="Paragraph Style"/>
    <w:rsid w:val="00D41C42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styleId="a6">
    <w:name w:val="List Paragraph"/>
    <w:basedOn w:val="a"/>
    <w:uiPriority w:val="34"/>
    <w:qFormat/>
    <w:rsid w:val="00D41C4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536C26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9631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631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877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2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081230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99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975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21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1236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3708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1804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1656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9256649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95413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44919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66138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12</Pages>
  <Words>1666</Words>
  <Characters>9499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SKYNET</dc:creator>
  <cp:keywords/>
  <dc:description/>
  <cp:lastModifiedBy>Асхаб</cp:lastModifiedBy>
  <cp:revision>19</cp:revision>
  <cp:lastPrinted>2021-10-07T10:24:00Z</cp:lastPrinted>
  <dcterms:created xsi:type="dcterms:W3CDTF">2018-10-22T18:04:00Z</dcterms:created>
  <dcterms:modified xsi:type="dcterms:W3CDTF">2025-01-30T03:26:00Z</dcterms:modified>
</cp:coreProperties>
</file>